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C7137" w14:textId="77777777" w:rsidR="00151737" w:rsidRDefault="006E594A" w:rsidP="0030567A">
      <w:pPr>
        <w:pStyle w:val="Body"/>
        <w:widowControl w:val="0"/>
        <w:adjustRightInd w:val="0"/>
        <w:snapToGrid w:val="0"/>
        <w:spacing w:before="120" w:after="120" w:line="280" w:lineRule="exact"/>
        <w:jc w:val="center"/>
        <w:rPr>
          <w:rFonts w:ascii="Arial" w:hAnsi="Arial" w:cs="Arial"/>
          <w:b/>
          <w:bCs/>
          <w:kern w:val="8"/>
          <w:sz w:val="24"/>
          <w:szCs w:val="24"/>
          <w:lang w:val="en-US"/>
        </w:rPr>
      </w:pPr>
      <w:bookmarkStart w:id="0" w:name="_Hlk133942238"/>
      <w:r>
        <w:rPr>
          <w:rFonts w:ascii="Arial" w:hAnsi="Arial" w:cs="Arial"/>
          <w:b/>
          <w:bCs/>
          <w:kern w:val="8"/>
          <w:sz w:val="24"/>
          <w:szCs w:val="24"/>
          <w:lang w:val="en-US"/>
        </w:rPr>
        <w:t xml:space="preserve">Use of Experts Project – </w:t>
      </w:r>
      <w:r w:rsidR="00456D93" w:rsidRPr="00456D93">
        <w:rPr>
          <w:rFonts w:ascii="Arial" w:hAnsi="Arial" w:cs="Arial"/>
          <w:b/>
          <w:bCs/>
          <w:kern w:val="8"/>
          <w:sz w:val="24"/>
          <w:szCs w:val="24"/>
          <w:lang w:val="en-US"/>
        </w:rPr>
        <w:t xml:space="preserve">Glossary </w:t>
      </w:r>
    </w:p>
    <w:p w14:paraId="26CE4B57" w14:textId="0D0B857B" w:rsidR="00EB276F" w:rsidRDefault="0030567A" w:rsidP="0030567A">
      <w:pPr>
        <w:pStyle w:val="Body"/>
        <w:widowControl w:val="0"/>
        <w:adjustRightInd w:val="0"/>
        <w:snapToGrid w:val="0"/>
        <w:spacing w:before="120" w:after="120" w:line="280" w:lineRule="exact"/>
        <w:jc w:val="center"/>
        <w:rPr>
          <w:rFonts w:ascii="Arial" w:hAnsi="Arial" w:cs="Arial"/>
          <w:b/>
          <w:bCs/>
          <w:kern w:val="8"/>
          <w:sz w:val="24"/>
          <w:szCs w:val="24"/>
          <w:lang w:val="en-US"/>
        </w:rPr>
      </w:pPr>
      <w:r>
        <w:rPr>
          <w:rFonts w:ascii="Arial" w:hAnsi="Arial" w:cs="Arial"/>
          <w:b/>
          <w:bCs/>
          <w:kern w:val="8"/>
          <w:sz w:val="24"/>
          <w:szCs w:val="24"/>
          <w:lang w:val="en-US"/>
        </w:rPr>
        <w:t>(</w:t>
      </w:r>
      <w:r w:rsidR="00EB276F" w:rsidRPr="00ED14E5">
        <w:rPr>
          <w:rFonts w:ascii="Arial" w:hAnsi="Arial" w:cs="Arial"/>
          <w:b/>
          <w:bCs/>
          <w:kern w:val="8"/>
          <w:sz w:val="24"/>
          <w:szCs w:val="24"/>
          <w:lang w:val="en-US"/>
        </w:rPr>
        <w:t>Mark Up from</w:t>
      </w:r>
      <w:r>
        <w:rPr>
          <w:rFonts w:ascii="Arial" w:hAnsi="Arial" w:cs="Arial"/>
          <w:b/>
          <w:bCs/>
          <w:kern w:val="8"/>
          <w:sz w:val="24"/>
          <w:szCs w:val="24"/>
          <w:lang w:val="en-US"/>
        </w:rPr>
        <w:t xml:space="preserve"> </w:t>
      </w:r>
      <w:hyperlink r:id="rId11" w:history="1">
        <w:r w:rsidRPr="00931A94">
          <w:rPr>
            <w:rStyle w:val="Hyperlink"/>
            <w:rFonts w:cs="Arial"/>
            <w:b/>
            <w:bCs/>
            <w:kern w:val="8"/>
            <w:sz w:val="24"/>
            <w:szCs w:val="24"/>
            <w:lang w:val="en-US"/>
          </w:rPr>
          <w:t>Posted</w:t>
        </w:r>
      </w:hyperlink>
      <w:r>
        <w:rPr>
          <w:rFonts w:ascii="Arial" w:hAnsi="Arial" w:cs="Arial"/>
          <w:b/>
          <w:bCs/>
          <w:kern w:val="8"/>
          <w:sz w:val="24"/>
          <w:szCs w:val="24"/>
          <w:lang w:val="en-US"/>
        </w:rPr>
        <w:t>)</w:t>
      </w:r>
    </w:p>
    <w:p w14:paraId="391EF5BA" w14:textId="77777777" w:rsidR="00151737" w:rsidRPr="008C4B31" w:rsidRDefault="00151737" w:rsidP="00151737">
      <w:pPr>
        <w:keepNext/>
        <w:adjustRightInd w:val="0"/>
        <w:snapToGrid w:val="0"/>
        <w:spacing w:before="120" w:after="120" w:line="280" w:lineRule="exact"/>
        <w:rPr>
          <w:rFonts w:cs="Arial"/>
          <w:szCs w:val="20"/>
        </w:rPr>
      </w:pPr>
    </w:p>
    <w:p w14:paraId="73C5B65C" w14:textId="77777777" w:rsidR="00151737" w:rsidRDefault="00151737" w:rsidP="00151737">
      <w:pPr>
        <w:pStyle w:val="Body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adjustRightInd w:val="0"/>
        <w:snapToGrid w:val="0"/>
        <w:spacing w:before="120" w:after="120" w:line="280" w:lineRule="exact"/>
        <w:jc w:val="both"/>
        <w:rPr>
          <w:rFonts w:ascii="Arial" w:hAnsi="Arial" w:cs="Arial"/>
          <w:kern w:val="8"/>
          <w:sz w:val="20"/>
          <w:szCs w:val="20"/>
          <w:lang w:val="en-US"/>
        </w:rPr>
      </w:pPr>
      <w:r w:rsidRPr="00280836">
        <w:rPr>
          <w:rFonts w:ascii="Arial" w:hAnsi="Arial" w:cs="Arial"/>
          <w:b/>
          <w:bCs/>
          <w:kern w:val="8"/>
          <w:sz w:val="20"/>
          <w:szCs w:val="20"/>
          <w:lang w:val="en-US"/>
        </w:rPr>
        <w:t>Note to IESBA:</w:t>
      </w:r>
      <w:r>
        <w:rPr>
          <w:rFonts w:ascii="Arial" w:hAnsi="Arial" w:cs="Arial"/>
          <w:kern w:val="8"/>
          <w:sz w:val="20"/>
          <w:szCs w:val="20"/>
          <w:lang w:val="en-US"/>
        </w:rPr>
        <w:t xml:space="preserve"> </w:t>
      </w:r>
    </w:p>
    <w:p w14:paraId="02F1E6CE" w14:textId="77777777" w:rsidR="00151737" w:rsidRPr="007342CC" w:rsidRDefault="00151737" w:rsidP="00151737">
      <w:pPr>
        <w:pStyle w:val="Body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adjustRightInd w:val="0"/>
        <w:snapToGrid w:val="0"/>
        <w:spacing w:before="120" w:after="120" w:line="280" w:lineRule="exact"/>
        <w:jc w:val="both"/>
        <w:rPr>
          <w:rFonts w:ascii="Arial" w:hAnsi="Arial" w:cs="Arial"/>
          <w:kern w:val="8"/>
          <w:sz w:val="20"/>
          <w:szCs w:val="20"/>
          <w:lang w:val="en-US"/>
        </w:rPr>
      </w:pPr>
      <w:r>
        <w:rPr>
          <w:rFonts w:ascii="Arial" w:hAnsi="Arial" w:cs="Arial"/>
          <w:kern w:val="8"/>
          <w:sz w:val="20"/>
          <w:szCs w:val="20"/>
          <w:lang w:val="en-US"/>
        </w:rPr>
        <w:t xml:space="preserve">Comment bubbles explain the key changes in mark-up from the posted December draft text. </w:t>
      </w:r>
    </w:p>
    <w:p w14:paraId="67A17C00" w14:textId="77777777" w:rsidR="00151737" w:rsidRPr="00ED14E5" w:rsidRDefault="00151737" w:rsidP="0030567A">
      <w:pPr>
        <w:pStyle w:val="Body"/>
        <w:widowControl w:val="0"/>
        <w:adjustRightInd w:val="0"/>
        <w:snapToGrid w:val="0"/>
        <w:spacing w:before="120" w:after="120" w:line="280" w:lineRule="exact"/>
        <w:jc w:val="center"/>
        <w:rPr>
          <w:rFonts w:ascii="Arial" w:hAnsi="Arial" w:cs="Arial"/>
          <w:b/>
          <w:bCs/>
          <w:kern w:val="8"/>
          <w:sz w:val="24"/>
          <w:szCs w:val="24"/>
          <w:lang w:val="en-US"/>
        </w:rPr>
      </w:pP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7531"/>
      </w:tblGrid>
      <w:tr w:rsidR="00D82FE5" w:rsidRPr="00CE75DA" w14:paraId="0CBF804F" w14:textId="77777777" w:rsidTr="00881AA7">
        <w:tc>
          <w:tcPr>
            <w:tcW w:w="1819" w:type="dxa"/>
          </w:tcPr>
          <w:p w14:paraId="533D946A" w14:textId="36A9A83C" w:rsidR="00D82FE5" w:rsidRPr="00CE75DA" w:rsidRDefault="00D82FE5" w:rsidP="003E3BE8">
            <w:pPr>
              <w:widowControl w:val="0"/>
              <w:adjustRightInd w:val="0"/>
              <w:snapToGrid w:val="0"/>
              <w:spacing w:before="120" w:after="120" w:line="280" w:lineRule="exact"/>
              <w:ind w:left="-22"/>
              <w:jc w:val="both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>Expert</w:t>
            </w:r>
            <w:r w:rsidR="00872323" w:rsidRPr="00CE75DA">
              <w:rPr>
                <w:rFonts w:cs="Arial"/>
                <w:szCs w:val="20"/>
                <w:lang w:val="en-US"/>
              </w:rPr>
              <w:t xml:space="preserve"> </w:t>
            </w:r>
          </w:p>
          <w:p w14:paraId="26894D65" w14:textId="19B3F1F7" w:rsidR="00872323" w:rsidRPr="00CE75DA" w:rsidRDefault="00872323" w:rsidP="003E3BE8">
            <w:pPr>
              <w:widowControl w:val="0"/>
              <w:adjustRightInd w:val="0"/>
              <w:snapToGrid w:val="0"/>
              <w:spacing w:before="120" w:after="120" w:line="280" w:lineRule="exact"/>
              <w:ind w:left="-22"/>
              <w:jc w:val="both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531" w:type="dxa"/>
          </w:tcPr>
          <w:p w14:paraId="2DFE3838" w14:textId="36D77A7A" w:rsidR="00FB6177" w:rsidRPr="00FB6177" w:rsidRDefault="00D82FE5" w:rsidP="0030567A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jc w:val="both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 xml:space="preserve">An individual </w:t>
            </w:r>
            <w:r w:rsidR="00B56A6D" w:rsidRPr="00CE75DA">
              <w:rPr>
                <w:rFonts w:cs="Arial"/>
                <w:szCs w:val="20"/>
                <w:lang w:val="en-US"/>
              </w:rPr>
              <w:t>possessing</w:t>
            </w:r>
            <w:r w:rsidRPr="00CE75DA">
              <w:rPr>
                <w:rFonts w:cs="Arial"/>
                <w:szCs w:val="20"/>
                <w:lang w:val="en-US"/>
              </w:rPr>
              <w:t xml:space="preserve"> expertise</w:t>
            </w:r>
            <w:r w:rsidR="008B4E9F" w:rsidRPr="00CE75DA">
              <w:rPr>
                <w:rFonts w:cs="Arial"/>
                <w:szCs w:val="20"/>
                <w:lang w:val="en-US"/>
              </w:rPr>
              <w:t xml:space="preserve"> </w:t>
            </w:r>
            <w:r w:rsidR="00D57F83" w:rsidRPr="00CE75DA">
              <w:rPr>
                <w:rFonts w:cs="Arial"/>
                <w:szCs w:val="20"/>
                <w:lang w:val="en-US"/>
              </w:rPr>
              <w:t xml:space="preserve">that is </w:t>
            </w:r>
            <w:r w:rsidRPr="00CE75DA">
              <w:rPr>
                <w:rFonts w:cs="Arial"/>
                <w:szCs w:val="20"/>
                <w:lang w:val="en-US"/>
              </w:rPr>
              <w:t>outside the professional accountant</w:t>
            </w:r>
            <w:r w:rsidR="00D57F83" w:rsidRPr="00CE75DA">
              <w:rPr>
                <w:rFonts w:cs="Arial"/>
                <w:szCs w:val="20"/>
                <w:lang w:val="en-US"/>
              </w:rPr>
              <w:t>’s</w:t>
            </w:r>
            <w:r w:rsidRPr="00CE75DA">
              <w:rPr>
                <w:rFonts w:cs="Arial"/>
                <w:szCs w:val="20"/>
                <w:lang w:val="en-US"/>
              </w:rPr>
              <w:t xml:space="preserve"> </w:t>
            </w:r>
            <w:r w:rsidR="00203CF1" w:rsidRPr="00CE75DA">
              <w:rPr>
                <w:rFonts w:cs="Arial"/>
                <w:szCs w:val="20"/>
                <w:lang w:val="en-US"/>
              </w:rPr>
              <w:t xml:space="preserve">or </w:t>
            </w:r>
            <w:r w:rsidRPr="00CE75DA">
              <w:rPr>
                <w:rFonts w:cs="Arial"/>
                <w:szCs w:val="20"/>
                <w:lang w:val="en-US"/>
              </w:rPr>
              <w:t>sustainability assurance practitioner</w:t>
            </w:r>
            <w:r w:rsidR="00D57F83" w:rsidRPr="00CE75DA">
              <w:rPr>
                <w:rFonts w:cs="Arial"/>
                <w:szCs w:val="20"/>
                <w:lang w:val="en-US"/>
              </w:rPr>
              <w:t>’s</w:t>
            </w:r>
            <w:r w:rsidRPr="00CE75DA">
              <w:rPr>
                <w:rFonts w:cs="Arial"/>
                <w:szCs w:val="20"/>
                <w:lang w:val="en-US"/>
              </w:rPr>
              <w:t xml:space="preserve"> competence</w:t>
            </w:r>
            <w:r w:rsidR="003A3A4C" w:rsidRPr="00CE75DA">
              <w:rPr>
                <w:rFonts w:cs="Arial"/>
                <w:szCs w:val="20"/>
                <w:lang w:val="en-US"/>
              </w:rPr>
              <w:t xml:space="preserve">. </w:t>
            </w:r>
            <w:r w:rsidR="007B105C" w:rsidRPr="007B105C">
              <w:rPr>
                <w:rFonts w:cs="Arial"/>
                <w:szCs w:val="20"/>
                <w:lang w:val="en-US"/>
              </w:rPr>
              <w:t>Where appropriate, the term also refers to the individual’s organization.</w:t>
            </w:r>
            <w:r w:rsidR="00FB6177">
              <w:rPr>
                <w:rFonts w:cs="Arial"/>
                <w:szCs w:val="20"/>
                <w:lang w:val="en-US"/>
              </w:rPr>
              <w:t xml:space="preserve"> </w:t>
            </w:r>
          </w:p>
        </w:tc>
      </w:tr>
      <w:tr w:rsidR="00D82FE5" w:rsidRPr="00CE75DA" w14:paraId="54152C52" w14:textId="77777777" w:rsidTr="00881AA7">
        <w:tc>
          <w:tcPr>
            <w:tcW w:w="1819" w:type="dxa"/>
          </w:tcPr>
          <w:p w14:paraId="29AA0083" w14:textId="77777777" w:rsidR="00D82FE5" w:rsidRPr="00CE75DA" w:rsidRDefault="00D82FE5" w:rsidP="003E3BE8">
            <w:pPr>
              <w:widowControl w:val="0"/>
              <w:adjustRightInd w:val="0"/>
              <w:snapToGrid w:val="0"/>
              <w:spacing w:before="120" w:after="120" w:line="280" w:lineRule="exact"/>
              <w:ind w:left="-22"/>
              <w:jc w:val="both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>Expertise</w:t>
            </w:r>
          </w:p>
        </w:tc>
        <w:tc>
          <w:tcPr>
            <w:tcW w:w="7531" w:type="dxa"/>
          </w:tcPr>
          <w:p w14:paraId="7CF1674F" w14:textId="450ABEB1" w:rsidR="00D82FE5" w:rsidRPr="00CE75DA" w:rsidRDefault="00356D47" w:rsidP="003E3BE8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ind w:left="-18"/>
              <w:jc w:val="both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>K</w:t>
            </w:r>
            <w:r w:rsidR="00D82FE5" w:rsidRPr="00CE75DA">
              <w:rPr>
                <w:rFonts w:cs="Arial"/>
                <w:szCs w:val="20"/>
                <w:lang w:val="en-US"/>
              </w:rPr>
              <w:t xml:space="preserve">nowledge </w:t>
            </w:r>
            <w:r w:rsidRPr="00CE75DA">
              <w:rPr>
                <w:rFonts w:cs="Arial"/>
                <w:szCs w:val="20"/>
                <w:lang w:val="en-US"/>
              </w:rPr>
              <w:t xml:space="preserve">and skills </w:t>
            </w:r>
            <w:r w:rsidR="00D82FE5" w:rsidRPr="00CE75DA">
              <w:rPr>
                <w:rFonts w:cs="Arial"/>
                <w:szCs w:val="20"/>
                <w:lang w:val="en-US"/>
              </w:rPr>
              <w:t xml:space="preserve">in a particular field. </w:t>
            </w:r>
          </w:p>
        </w:tc>
      </w:tr>
      <w:tr w:rsidR="00D82FE5" w:rsidRPr="00CE75DA" w14:paraId="03E045DB" w14:textId="77777777" w:rsidTr="00881AA7">
        <w:tc>
          <w:tcPr>
            <w:tcW w:w="1819" w:type="dxa"/>
          </w:tcPr>
          <w:p w14:paraId="3972D8E2" w14:textId="77777777" w:rsidR="00CE75DA" w:rsidRDefault="00D82FE5" w:rsidP="004D7D7D">
            <w:pPr>
              <w:widowControl w:val="0"/>
              <w:adjustRightInd w:val="0"/>
              <w:snapToGrid w:val="0"/>
              <w:spacing w:before="120" w:after="120" w:line="280" w:lineRule="exact"/>
              <w:ind w:left="-22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>External Expert</w:t>
            </w:r>
            <w:r w:rsidR="004D7D7D" w:rsidRPr="00CE75DA">
              <w:rPr>
                <w:rFonts w:cs="Arial"/>
                <w:szCs w:val="20"/>
                <w:lang w:val="en-US"/>
              </w:rPr>
              <w:t xml:space="preserve"> </w:t>
            </w:r>
          </w:p>
          <w:p w14:paraId="4B5231E9" w14:textId="0485FED9" w:rsidR="00D82FE5" w:rsidRPr="00CE75DA" w:rsidRDefault="00D82FE5" w:rsidP="00CE75DA">
            <w:pPr>
              <w:widowControl w:val="0"/>
              <w:adjustRightInd w:val="0"/>
              <w:snapToGrid w:val="0"/>
              <w:spacing w:before="120" w:after="120" w:line="280" w:lineRule="exact"/>
              <w:ind w:left="-22"/>
              <w:rPr>
                <w:rFonts w:cs="Arial"/>
                <w:szCs w:val="20"/>
                <w:lang w:val="en-US"/>
              </w:rPr>
            </w:pPr>
          </w:p>
        </w:tc>
        <w:tc>
          <w:tcPr>
            <w:tcW w:w="7531" w:type="dxa"/>
          </w:tcPr>
          <w:p w14:paraId="2B51959B" w14:textId="382CF94B" w:rsidR="00D82FE5" w:rsidRPr="00CE75DA" w:rsidRDefault="002A26A0" w:rsidP="003E3BE8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ind w:left="-18"/>
              <w:jc w:val="both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A</w:t>
            </w:r>
            <w:r w:rsidR="00D82FE5" w:rsidRPr="00CE75DA">
              <w:rPr>
                <w:rFonts w:cs="Arial"/>
                <w:szCs w:val="20"/>
                <w:lang w:val="en-US"/>
              </w:rPr>
              <w:t>n expert engaged by a professional accountant</w:t>
            </w:r>
            <w:r w:rsidR="00E63D41" w:rsidRPr="00CE75DA">
              <w:rPr>
                <w:rFonts w:cs="Arial"/>
                <w:szCs w:val="20"/>
                <w:lang w:val="en-US"/>
              </w:rPr>
              <w:t>’s</w:t>
            </w:r>
            <w:r w:rsidR="00D82FE5" w:rsidRPr="00CE75DA">
              <w:rPr>
                <w:rFonts w:cs="Arial"/>
                <w:szCs w:val="20"/>
                <w:lang w:val="en-US"/>
              </w:rPr>
              <w:t xml:space="preserve"> employing organization or firm</w:t>
            </w:r>
            <w:r w:rsidR="00A739BF">
              <w:rPr>
                <w:rFonts w:cs="Arial"/>
                <w:szCs w:val="20"/>
                <w:lang w:val="en-US"/>
              </w:rPr>
              <w:t>, or by a sustainability assurance practitioner</w:t>
            </w:r>
            <w:r w:rsidR="00D82FE5" w:rsidRPr="00CE75DA">
              <w:rPr>
                <w:rFonts w:cs="Arial"/>
                <w:szCs w:val="20"/>
                <w:lang w:val="en-US"/>
              </w:rPr>
              <w:t xml:space="preserve">. </w:t>
            </w:r>
          </w:p>
          <w:p w14:paraId="1400FCA2" w14:textId="574152D8" w:rsidR="003A3A4C" w:rsidRPr="00CE75DA" w:rsidRDefault="003A3A4C" w:rsidP="003E3BE8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ind w:left="-18"/>
              <w:jc w:val="both"/>
              <w:rPr>
                <w:rFonts w:cs="Arial"/>
                <w:szCs w:val="20"/>
                <w:lang w:val="en-US"/>
              </w:rPr>
            </w:pPr>
            <w:r w:rsidRPr="00CE75DA">
              <w:rPr>
                <w:rFonts w:cs="Arial"/>
                <w:szCs w:val="20"/>
                <w:lang w:val="en-US"/>
              </w:rPr>
              <w:t xml:space="preserve">In the context of </w:t>
            </w:r>
            <w:r w:rsidR="00C878E8" w:rsidRPr="00CE75DA">
              <w:rPr>
                <w:rFonts w:cs="Arial"/>
                <w:szCs w:val="20"/>
                <w:lang w:val="en-US"/>
              </w:rPr>
              <w:t>audit engagements</w:t>
            </w:r>
            <w:r w:rsidRPr="00CE75DA">
              <w:rPr>
                <w:rFonts w:cs="Arial"/>
                <w:szCs w:val="20"/>
                <w:lang w:val="en-US"/>
              </w:rPr>
              <w:t xml:space="preserve">, an </w:t>
            </w:r>
            <w:r w:rsidR="002B563F" w:rsidRPr="00CE75DA">
              <w:rPr>
                <w:rFonts w:cs="Arial"/>
                <w:szCs w:val="20"/>
                <w:lang w:val="en-US"/>
              </w:rPr>
              <w:t xml:space="preserve">expert </w:t>
            </w:r>
            <w:r w:rsidRPr="00CE75DA">
              <w:rPr>
                <w:rFonts w:cs="Arial"/>
                <w:szCs w:val="20"/>
                <w:lang w:val="en-US"/>
              </w:rPr>
              <w:t xml:space="preserve">(who is not a partner or a member of the professional staff, including temporary staff, of the firm or a network firm) possessing </w:t>
            </w:r>
            <w:r w:rsidR="002B563F" w:rsidRPr="00CE75DA">
              <w:rPr>
                <w:rFonts w:cs="Arial"/>
                <w:szCs w:val="20"/>
                <w:lang w:val="en-US"/>
              </w:rPr>
              <w:t>expertise</w:t>
            </w:r>
            <w:r w:rsidRPr="00CE75DA">
              <w:rPr>
                <w:rFonts w:cs="Arial"/>
                <w:szCs w:val="20"/>
                <w:lang w:val="en-US"/>
              </w:rPr>
              <w:t xml:space="preserve"> in a field other than accounting</w:t>
            </w:r>
            <w:r w:rsidR="00C55C84">
              <w:rPr>
                <w:rFonts w:cs="Arial"/>
                <w:szCs w:val="20"/>
                <w:lang w:val="en-US"/>
              </w:rPr>
              <w:t xml:space="preserve"> or</w:t>
            </w:r>
            <w:r w:rsidRPr="00CE75DA">
              <w:rPr>
                <w:rFonts w:cs="Arial"/>
                <w:szCs w:val="20"/>
                <w:lang w:val="en-US"/>
              </w:rPr>
              <w:t xml:space="preserve"> auditing, whose work in that field is used to assist the professional accountant in obtaining sufficient appropriate </w:t>
            </w:r>
            <w:r w:rsidR="00EF69FD">
              <w:rPr>
                <w:rFonts w:cs="Arial"/>
                <w:szCs w:val="20"/>
                <w:lang w:val="en-US"/>
              </w:rPr>
              <w:t xml:space="preserve">audit </w:t>
            </w:r>
            <w:r w:rsidRPr="00CE75DA">
              <w:rPr>
                <w:rFonts w:cs="Arial"/>
                <w:szCs w:val="20"/>
                <w:lang w:val="en-US"/>
              </w:rPr>
              <w:t>evidence.</w:t>
            </w:r>
          </w:p>
          <w:p w14:paraId="536EE5F3" w14:textId="7518C7B9" w:rsidR="003A3A4C" w:rsidRPr="00CE75DA" w:rsidRDefault="003A3A4C" w:rsidP="003E3BE8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jc w:val="both"/>
              <w:rPr>
                <w:rFonts w:cs="Arial"/>
                <w:color w:val="FF0000"/>
                <w:lang w:val="en-US"/>
              </w:rPr>
            </w:pPr>
            <w:r w:rsidRPr="00CE75DA">
              <w:rPr>
                <w:rFonts w:cs="Arial"/>
                <w:lang w:val="en-US"/>
              </w:rPr>
              <w:t xml:space="preserve">In the context of </w:t>
            </w:r>
            <w:r w:rsidR="00343EEA">
              <w:rPr>
                <w:rFonts w:cs="Arial"/>
                <w:lang w:val="en-US"/>
              </w:rPr>
              <w:t xml:space="preserve">assurance engagements, including </w:t>
            </w:r>
            <w:r w:rsidR="00C878E8" w:rsidRPr="00CE75DA">
              <w:rPr>
                <w:rFonts w:cs="Arial"/>
                <w:lang w:val="en-US"/>
              </w:rPr>
              <w:t>sustainability assurance engagements</w:t>
            </w:r>
            <w:r w:rsidRPr="00CE75DA">
              <w:rPr>
                <w:rFonts w:cs="Arial"/>
                <w:lang w:val="en-US"/>
              </w:rPr>
              <w:t xml:space="preserve">, an </w:t>
            </w:r>
            <w:r w:rsidR="002B563F" w:rsidRPr="00CE75DA">
              <w:rPr>
                <w:rFonts w:cs="Arial"/>
                <w:lang w:val="en-US"/>
              </w:rPr>
              <w:t xml:space="preserve">expert </w:t>
            </w:r>
            <w:r w:rsidRPr="00CE75DA">
              <w:rPr>
                <w:rFonts w:cs="Arial"/>
                <w:lang w:val="en-US"/>
              </w:rPr>
              <w:t>(who is not a</w:t>
            </w:r>
            <w:ins w:id="1" w:author="Kam Leung" w:date="2023-12-05T14:27:00Z">
              <w:r w:rsidR="0030567A">
                <w:rPr>
                  <w:rFonts w:cs="Arial"/>
                  <w:lang w:val="en-US"/>
                </w:rPr>
                <w:t xml:space="preserve">n engagement </w:t>
              </w:r>
              <w:commentRangeStart w:id="2"/>
              <w:r w:rsidR="0030567A">
                <w:rPr>
                  <w:rFonts w:cs="Arial"/>
                  <w:lang w:val="en-US"/>
                </w:rPr>
                <w:t>leader</w:t>
              </w:r>
              <w:commentRangeEnd w:id="2"/>
              <w:r w:rsidR="0030567A">
                <w:rPr>
                  <w:rStyle w:val="CommentReference"/>
                  <w:rFonts w:ascii="Times New Roman" w:eastAsia="Times New Roman" w:hAnsi="Times New Roman"/>
                  <w:kern w:val="20"/>
                  <w:lang w:val="en-US"/>
                </w:rPr>
                <w:commentReference w:id="2"/>
              </w:r>
            </w:ins>
            <w:ins w:id="3" w:author="Kam Leung" w:date="2023-12-05T19:26:00Z">
              <w:r w:rsidR="00AA2C18">
                <w:rPr>
                  <w:rFonts w:cs="Arial"/>
                  <w:lang w:val="en-US"/>
                </w:rPr>
                <w:t>,</w:t>
              </w:r>
            </w:ins>
            <w:ins w:id="4" w:author="Kam Leung" w:date="2023-12-05T14:27:00Z">
              <w:r w:rsidR="0030567A">
                <w:rPr>
                  <w:rFonts w:cs="Arial"/>
                  <w:lang w:val="en-US"/>
                </w:rPr>
                <w:t xml:space="preserve"> </w:t>
              </w:r>
            </w:ins>
            <w:r w:rsidRPr="00CE75DA">
              <w:rPr>
                <w:rFonts w:cs="Arial"/>
                <w:lang w:val="en-US"/>
              </w:rPr>
              <w:t xml:space="preserve">partner or a member of the professional staff, including temporary staff, of the firm or a network firm) possessing </w:t>
            </w:r>
            <w:r w:rsidR="002B563F" w:rsidRPr="00CE75DA">
              <w:rPr>
                <w:rFonts w:cs="Arial"/>
                <w:lang w:val="en-US"/>
              </w:rPr>
              <w:t>expertise</w:t>
            </w:r>
            <w:r w:rsidRPr="00CE75DA">
              <w:rPr>
                <w:rFonts w:cs="Arial"/>
                <w:lang w:val="en-US"/>
              </w:rPr>
              <w:t xml:space="preserve"> </w:t>
            </w:r>
            <w:r w:rsidR="00705534" w:rsidRPr="00CE75DA">
              <w:rPr>
                <w:rFonts w:cs="Arial"/>
                <w:lang w:val="en-US"/>
              </w:rPr>
              <w:t>in</w:t>
            </w:r>
            <w:r w:rsidR="00BC2222" w:rsidRPr="00CE75DA">
              <w:rPr>
                <w:rFonts w:cs="Arial"/>
                <w:lang w:val="en-US"/>
              </w:rPr>
              <w:t xml:space="preserve"> a field other than </w:t>
            </w:r>
            <w:r w:rsidR="002B563F" w:rsidRPr="00CE75DA">
              <w:rPr>
                <w:rFonts w:cs="Arial"/>
                <w:lang w:val="en-US"/>
              </w:rPr>
              <w:t>assurance</w:t>
            </w:r>
            <w:r w:rsidR="00705534" w:rsidRPr="00CE75DA">
              <w:rPr>
                <w:rFonts w:cs="Arial"/>
                <w:lang w:val="en-US"/>
              </w:rPr>
              <w:t>,</w:t>
            </w:r>
            <w:r w:rsidR="002B563F" w:rsidRPr="00CE75DA">
              <w:rPr>
                <w:rFonts w:cs="Arial"/>
                <w:lang w:val="en-US"/>
              </w:rPr>
              <w:t xml:space="preserve"> </w:t>
            </w:r>
            <w:r w:rsidRPr="00CE75DA">
              <w:rPr>
                <w:rFonts w:cs="Arial"/>
                <w:lang w:val="en-US"/>
              </w:rPr>
              <w:t xml:space="preserve">whose work in that field is used to assist the </w:t>
            </w:r>
            <w:r w:rsidR="00796274">
              <w:rPr>
                <w:rFonts w:cs="Arial"/>
                <w:lang w:val="en-US"/>
              </w:rPr>
              <w:t xml:space="preserve">professional accountant or </w:t>
            </w:r>
            <w:r w:rsidRPr="00CE75DA">
              <w:rPr>
                <w:rFonts w:cs="Arial"/>
                <w:lang w:val="en-US"/>
              </w:rPr>
              <w:t>sustainability assurance practitioner in obtaining sufficient appropriate evidence.</w:t>
            </w:r>
            <w:r w:rsidR="000D31BA" w:rsidRPr="00CE75DA">
              <w:rPr>
                <w:rFonts w:cs="Arial"/>
                <w:lang w:val="en-US"/>
              </w:rPr>
              <w:t xml:space="preserve"> </w:t>
            </w:r>
          </w:p>
          <w:p w14:paraId="3967BE4E" w14:textId="52487B0C" w:rsidR="00ED6DD3" w:rsidRDefault="00D82FE5" w:rsidP="00EF69FD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ind w:left="-18"/>
              <w:jc w:val="both"/>
              <w:rPr>
                <w:rFonts w:cs="Arial"/>
                <w:i/>
                <w:iCs/>
                <w:szCs w:val="20"/>
                <w:lang w:val="en-US"/>
              </w:rPr>
            </w:pPr>
            <w:r w:rsidRPr="00CE75DA">
              <w:rPr>
                <w:rFonts w:cs="Arial"/>
                <w:i/>
                <w:iCs/>
                <w:szCs w:val="20"/>
                <w:lang w:val="en-US"/>
              </w:rPr>
              <w:t>External experts are not members of the engagement team, audit team</w:t>
            </w:r>
            <w:r w:rsidR="00D57F83" w:rsidRPr="00CE75DA">
              <w:rPr>
                <w:rFonts w:cs="Arial"/>
                <w:i/>
                <w:iCs/>
                <w:szCs w:val="20"/>
                <w:lang w:val="en-US"/>
              </w:rPr>
              <w:t xml:space="preserve">, </w:t>
            </w:r>
            <w:r w:rsidR="006F09ED" w:rsidRPr="00CE75DA">
              <w:rPr>
                <w:rFonts w:cs="Arial"/>
                <w:i/>
                <w:iCs/>
                <w:szCs w:val="20"/>
                <w:lang w:val="en-US"/>
              </w:rPr>
              <w:t>review tea</w:t>
            </w:r>
            <w:r w:rsidR="0075127F" w:rsidRPr="00CE75DA">
              <w:rPr>
                <w:rFonts w:cs="Arial"/>
                <w:i/>
                <w:iCs/>
                <w:szCs w:val="20"/>
                <w:lang w:val="en-US"/>
              </w:rPr>
              <w:t>m</w:t>
            </w:r>
            <w:ins w:id="5" w:author="Kam Leung" w:date="2023-12-05T14:27:00Z">
              <w:r w:rsidR="0030567A">
                <w:rPr>
                  <w:rFonts w:cs="Arial"/>
                  <w:i/>
                  <w:iCs/>
                  <w:szCs w:val="20"/>
                  <w:lang w:val="en-US"/>
                </w:rPr>
                <w:t>,</w:t>
              </w:r>
            </w:ins>
            <w:del w:id="6" w:author="Kam Leung" w:date="2023-12-05T14:27:00Z">
              <w:r w:rsidR="0075127F" w:rsidRPr="00CE75DA" w:rsidDel="0030567A">
                <w:rPr>
                  <w:rFonts w:cs="Arial"/>
                  <w:i/>
                  <w:iCs/>
                  <w:szCs w:val="20"/>
                  <w:lang w:val="en-US"/>
                </w:rPr>
                <w:delText>.</w:delText>
              </w:r>
            </w:del>
            <w:r w:rsidR="0075127F" w:rsidRPr="00CE75DA">
              <w:rPr>
                <w:rFonts w:cs="Arial"/>
                <w:i/>
                <w:iCs/>
                <w:szCs w:val="20"/>
                <w:lang w:val="en-US"/>
              </w:rPr>
              <w:t xml:space="preserve"> </w:t>
            </w:r>
            <w:r w:rsidRPr="00CE75DA">
              <w:rPr>
                <w:rFonts w:cs="Arial"/>
                <w:i/>
                <w:iCs/>
                <w:szCs w:val="20"/>
                <w:lang w:val="en-US"/>
              </w:rPr>
              <w:t xml:space="preserve">assurance </w:t>
            </w:r>
            <w:r w:rsidR="00D57F83" w:rsidRPr="00CE75DA">
              <w:rPr>
                <w:rFonts w:cs="Arial"/>
                <w:i/>
                <w:iCs/>
                <w:szCs w:val="20"/>
                <w:lang w:val="en-US"/>
              </w:rPr>
              <w:t xml:space="preserve">team, or </w:t>
            </w:r>
            <w:r w:rsidRPr="00CE75DA">
              <w:rPr>
                <w:rFonts w:cs="Arial"/>
                <w:i/>
                <w:iCs/>
                <w:szCs w:val="20"/>
                <w:lang w:val="en-US"/>
              </w:rPr>
              <w:t xml:space="preserve">sustainability assurance team. </w:t>
            </w:r>
            <w:r w:rsidR="00796274" w:rsidRPr="00CE75DA">
              <w:rPr>
                <w:rFonts w:cs="Arial"/>
                <w:i/>
                <w:iCs/>
                <w:szCs w:val="20"/>
                <w:lang w:val="en-US"/>
              </w:rPr>
              <w:t xml:space="preserve"> </w:t>
            </w:r>
          </w:p>
          <w:p w14:paraId="4AF714A8" w14:textId="7286BE64" w:rsidR="00136EA1" w:rsidRPr="004E51F8" w:rsidRDefault="00912689" w:rsidP="00EF69FD">
            <w:pPr>
              <w:widowControl w:val="0"/>
              <w:tabs>
                <w:tab w:val="left" w:pos="326"/>
              </w:tabs>
              <w:adjustRightInd w:val="0"/>
              <w:snapToGrid w:val="0"/>
              <w:spacing w:before="120" w:after="120" w:line="280" w:lineRule="exact"/>
              <w:ind w:left="-18"/>
              <w:jc w:val="both"/>
              <w:rPr>
                <w:rFonts w:cs="Arial"/>
                <w:i/>
                <w:iCs/>
                <w:szCs w:val="20"/>
                <w:lang w:val="en-US"/>
              </w:rPr>
            </w:pPr>
            <w:r w:rsidRPr="0034073B">
              <w:rPr>
                <w:rFonts w:cs="Arial"/>
                <w:i/>
                <w:iCs/>
                <w:szCs w:val="20"/>
                <w:lang w:val="en-US"/>
              </w:rPr>
              <w:t xml:space="preserve">Sections 290, 390 and 5390 set out the </w:t>
            </w:r>
            <w:del w:id="7" w:author="Kam Leung" w:date="2023-12-05T14:27:00Z">
              <w:r w:rsidRPr="0034073B" w:rsidDel="0030567A">
                <w:rPr>
                  <w:rFonts w:cs="Arial"/>
                  <w:i/>
                  <w:iCs/>
                  <w:szCs w:val="20"/>
                  <w:lang w:val="en-US"/>
                </w:rPr>
                <w:delText xml:space="preserve">relevant ethical </w:delText>
              </w:r>
              <w:commentRangeStart w:id="8"/>
              <w:r w:rsidRPr="0034073B" w:rsidDel="0030567A">
                <w:rPr>
                  <w:rFonts w:cs="Arial"/>
                  <w:i/>
                  <w:iCs/>
                  <w:szCs w:val="20"/>
                  <w:lang w:val="en-US"/>
                </w:rPr>
                <w:delText>requirements</w:delText>
              </w:r>
            </w:del>
            <w:ins w:id="9" w:author="Kam Leung" w:date="2023-12-05T14:27:00Z">
              <w:r w:rsidR="0030567A">
                <w:rPr>
                  <w:rFonts w:cs="Arial"/>
                  <w:i/>
                  <w:iCs/>
                  <w:szCs w:val="20"/>
                  <w:lang w:val="en-US"/>
                </w:rPr>
                <w:t>requirements</w:t>
              </w:r>
            </w:ins>
            <w:commentRangeEnd w:id="8"/>
            <w:ins w:id="10" w:author="Kam Leung" w:date="2023-12-05T14:28:00Z">
              <w:r w:rsidR="0030567A">
                <w:rPr>
                  <w:rStyle w:val="CommentReference"/>
                  <w:rFonts w:ascii="Times New Roman" w:eastAsia="Times New Roman" w:hAnsi="Times New Roman"/>
                  <w:kern w:val="20"/>
                  <w:lang w:val="en-US"/>
                </w:rPr>
                <w:commentReference w:id="8"/>
              </w:r>
            </w:ins>
            <w:ins w:id="11" w:author="Kam Leung" w:date="2023-12-05T14:27:00Z">
              <w:r w:rsidR="0030567A">
                <w:rPr>
                  <w:rFonts w:cs="Arial"/>
                  <w:i/>
                  <w:iCs/>
                  <w:szCs w:val="20"/>
                  <w:lang w:val="en-US"/>
                </w:rPr>
                <w:t xml:space="preserve"> and application material</w:t>
              </w:r>
            </w:ins>
            <w:r w:rsidRPr="0034073B">
              <w:rPr>
                <w:rFonts w:cs="Arial"/>
                <w:i/>
                <w:iCs/>
                <w:szCs w:val="20"/>
                <w:lang w:val="en-US"/>
              </w:rPr>
              <w:t xml:space="preserve"> addressing the use of the work of an external expert</w:t>
            </w:r>
            <w:r w:rsidR="00136EA1" w:rsidRPr="0034073B">
              <w:rPr>
                <w:rFonts w:cs="Arial"/>
                <w:i/>
                <w:iCs/>
                <w:szCs w:val="20"/>
                <w:lang w:val="en-US"/>
              </w:rPr>
              <w:t>.</w:t>
            </w:r>
          </w:p>
        </w:tc>
      </w:tr>
      <w:bookmarkEnd w:id="0"/>
    </w:tbl>
    <w:p w14:paraId="62F50757" w14:textId="1FF0A0A2" w:rsidR="00CE75DA" w:rsidRDefault="00CE75DA" w:rsidP="00984BB0">
      <w:pPr>
        <w:widowControl w:val="0"/>
        <w:tabs>
          <w:tab w:val="left" w:pos="326"/>
        </w:tabs>
        <w:adjustRightInd w:val="0"/>
        <w:snapToGrid w:val="0"/>
        <w:spacing w:before="120" w:after="120" w:line="280" w:lineRule="exact"/>
        <w:ind w:left="-18"/>
        <w:jc w:val="both"/>
        <w:rPr>
          <w:rFonts w:cs="Arial"/>
          <w:szCs w:val="20"/>
          <w:u w:val="single"/>
        </w:rPr>
      </w:pPr>
    </w:p>
    <w:p w14:paraId="6D4F3C31" w14:textId="13C51FBC" w:rsidR="00EB276F" w:rsidRDefault="00EB276F" w:rsidP="00984BB0">
      <w:pPr>
        <w:widowControl w:val="0"/>
        <w:tabs>
          <w:tab w:val="left" w:pos="326"/>
        </w:tabs>
        <w:adjustRightInd w:val="0"/>
        <w:snapToGrid w:val="0"/>
        <w:spacing w:before="120" w:after="120" w:line="280" w:lineRule="exact"/>
        <w:ind w:left="-18"/>
        <w:jc w:val="both"/>
        <w:rPr>
          <w:rFonts w:cs="Arial"/>
          <w:szCs w:val="20"/>
          <w:u w:val="single"/>
        </w:rPr>
      </w:pPr>
    </w:p>
    <w:sectPr w:rsidR="00EB276F" w:rsidSect="00492954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Kam Leung" w:date="2023-12-05T14:27:00Z" w:initials="KL">
    <w:p w14:paraId="22994462" w14:textId="77777777" w:rsidR="009D0976" w:rsidRDefault="0030567A" w:rsidP="004620CD">
      <w:pPr>
        <w:pStyle w:val="CommentText"/>
      </w:pPr>
      <w:r>
        <w:rPr>
          <w:rStyle w:val="CommentReference"/>
        </w:rPr>
        <w:annotationRef/>
      </w:r>
      <w:r w:rsidR="009D0976">
        <w:t>To incorporate "leader" for non-PAs wrt to SAEs in Part 5</w:t>
      </w:r>
    </w:p>
  </w:comment>
  <w:comment w:id="8" w:author="Kam Leung" w:date="2023-12-05T14:28:00Z" w:initials="KL">
    <w:p w14:paraId="0AB80348" w14:textId="77777777" w:rsidR="009D0976" w:rsidRDefault="0030567A" w:rsidP="00E61EEA">
      <w:pPr>
        <w:pStyle w:val="CommentText"/>
      </w:pPr>
      <w:r>
        <w:rPr>
          <w:rStyle w:val="CommentReference"/>
        </w:rPr>
        <w:annotationRef/>
      </w:r>
      <w:r w:rsidR="009D0976">
        <w:t>To align with the use of this general phrase in the Code (RER used in context of ISAs/ISQM)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994462" w15:done="0"/>
  <w15:commentEx w15:paraId="0AB803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19B1D8" w16cex:dateUtc="2023-12-05T19:27:00Z"/>
  <w16cex:commentExtensible w16cex:durableId="2919B214" w16cex:dateUtc="2023-12-05T1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994462" w16cid:durableId="2919B1D8"/>
  <w16cid:commentId w16cid:paraId="0AB80348" w16cid:durableId="2919B21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9F20" w14:textId="77777777" w:rsidR="00775DF1" w:rsidRDefault="00775DF1" w:rsidP="00D82FE5">
      <w:r>
        <w:separator/>
      </w:r>
    </w:p>
  </w:endnote>
  <w:endnote w:type="continuationSeparator" w:id="0">
    <w:p w14:paraId="36F82D8E" w14:textId="77777777" w:rsidR="00775DF1" w:rsidRDefault="00775DF1" w:rsidP="00D82FE5">
      <w:r>
        <w:continuationSeparator/>
      </w:r>
    </w:p>
  </w:endnote>
  <w:endnote w:type="continuationNotice" w:id="1">
    <w:p w14:paraId="794FFDDE" w14:textId="77777777" w:rsidR="00775DF1" w:rsidRDefault="00775D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318FB" w14:textId="2FB90CE9" w:rsidR="0014570A" w:rsidRDefault="0014570A" w:rsidP="0014570A">
    <w:pPr>
      <w:pStyle w:val="Footer"/>
      <w:tabs>
        <w:tab w:val="clear" w:pos="4680"/>
        <w:tab w:val="clear" w:pos="9360"/>
      </w:tabs>
      <w:spacing w:line="240" w:lineRule="exact"/>
      <w:jc w:val="center"/>
      <w:rPr>
        <w:sz w:val="16"/>
        <w:szCs w:val="16"/>
      </w:rPr>
    </w:pPr>
    <w:r>
      <w:rPr>
        <w:sz w:val="16"/>
        <w:szCs w:val="16"/>
      </w:rPr>
      <w:t>Agenda Item 4-A</w:t>
    </w:r>
  </w:p>
  <w:p w14:paraId="768E56FB" w14:textId="00F22647" w:rsidR="004D7D7D" w:rsidRDefault="004D7D7D" w:rsidP="0014570A">
    <w:pPr>
      <w:pStyle w:val="Footer"/>
      <w:tabs>
        <w:tab w:val="clear" w:pos="4680"/>
        <w:tab w:val="clear" w:pos="9360"/>
      </w:tabs>
      <w:spacing w:line="240" w:lineRule="exact"/>
      <w:jc w:val="center"/>
    </w:pPr>
    <w:r>
      <w:rPr>
        <w:sz w:val="16"/>
        <w:szCs w:val="16"/>
      </w:rPr>
      <w:t xml:space="preserve">Page </w:t>
    </w:r>
    <w:r>
      <w:rPr>
        <w:rFonts w:eastAsia="Arial" w:cs="Arial"/>
        <w:sz w:val="16"/>
        <w:szCs w:val="16"/>
      </w:rPr>
      <w:fldChar w:fldCharType="begin"/>
    </w:r>
    <w:r>
      <w:rPr>
        <w:rFonts w:eastAsia="Arial" w:cs="Arial"/>
        <w:sz w:val="16"/>
        <w:szCs w:val="16"/>
      </w:rPr>
      <w:instrText xml:space="preserve"> PAGE </w:instrText>
    </w:r>
    <w:r>
      <w:rPr>
        <w:rFonts w:eastAsia="Arial" w:cs="Arial"/>
        <w:sz w:val="16"/>
        <w:szCs w:val="16"/>
      </w:rPr>
      <w:fldChar w:fldCharType="separate"/>
    </w:r>
    <w:r>
      <w:rPr>
        <w:rFonts w:eastAsia="Arial" w:cs="Arial"/>
        <w:sz w:val="16"/>
        <w:szCs w:val="16"/>
      </w:rPr>
      <w:t>2</w:t>
    </w:r>
    <w:r>
      <w:rPr>
        <w:rFonts w:eastAsia="Arial" w:cs="Arial"/>
        <w:sz w:val="16"/>
        <w:szCs w:val="16"/>
      </w:rPr>
      <w:fldChar w:fldCharType="end"/>
    </w:r>
    <w:r>
      <w:rPr>
        <w:sz w:val="16"/>
        <w:szCs w:val="16"/>
      </w:rPr>
      <w:t xml:space="preserve"> of </w:t>
    </w:r>
    <w:r>
      <w:rPr>
        <w:rFonts w:eastAsia="Arial" w:cs="Arial"/>
        <w:sz w:val="16"/>
        <w:szCs w:val="16"/>
      </w:rPr>
      <w:fldChar w:fldCharType="begin"/>
    </w:r>
    <w:r>
      <w:rPr>
        <w:rFonts w:eastAsia="Arial" w:cs="Arial"/>
        <w:sz w:val="16"/>
        <w:szCs w:val="16"/>
      </w:rPr>
      <w:instrText xml:space="preserve"> NUMPAGES </w:instrText>
    </w:r>
    <w:r>
      <w:rPr>
        <w:rFonts w:eastAsia="Arial" w:cs="Arial"/>
        <w:sz w:val="16"/>
        <w:szCs w:val="16"/>
      </w:rPr>
      <w:fldChar w:fldCharType="separate"/>
    </w:r>
    <w:r>
      <w:rPr>
        <w:rFonts w:eastAsia="Arial" w:cs="Arial"/>
        <w:sz w:val="16"/>
        <w:szCs w:val="16"/>
      </w:rPr>
      <w:t>8</w:t>
    </w:r>
    <w:r>
      <w:rPr>
        <w:rFonts w:eastAsia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56E3F" w14:textId="30DDB30C" w:rsidR="004D7D7D" w:rsidRDefault="00EB276F" w:rsidP="00EB276F">
    <w:pPr>
      <w:pStyle w:val="Footer"/>
      <w:tabs>
        <w:tab w:val="clear" w:pos="4680"/>
        <w:tab w:val="clear" w:pos="9360"/>
      </w:tabs>
      <w:spacing w:line="240" w:lineRule="exact"/>
    </w:pPr>
    <w:r>
      <w:rPr>
        <w:rFonts w:cs="Arial"/>
        <w:i/>
        <w:sz w:val="16"/>
        <w:szCs w:val="16"/>
      </w:rPr>
      <w:t>Prepared by</w:t>
    </w:r>
    <w:r>
      <w:rPr>
        <w:rFonts w:cs="Arial"/>
        <w:sz w:val="16"/>
        <w:szCs w:val="16"/>
      </w:rPr>
      <w:t>: Kam Leung (</w:t>
    </w:r>
    <w:r w:rsidR="006D401D">
      <w:rPr>
        <w:rFonts w:cs="Arial"/>
        <w:sz w:val="16"/>
        <w:szCs w:val="16"/>
      </w:rPr>
      <w:t>December</w:t>
    </w:r>
    <w:r>
      <w:rPr>
        <w:rFonts w:cs="Arial"/>
        <w:sz w:val="16"/>
        <w:szCs w:val="16"/>
      </w:rPr>
      <w:t xml:space="preserve"> 2023)         </w:t>
    </w:r>
    <w:r>
      <w:rPr>
        <w:rFonts w:cs="Arial"/>
        <w:sz w:val="16"/>
        <w:szCs w:val="16"/>
      </w:rPr>
      <w:tab/>
      <w:t xml:space="preserve">                                </w:t>
    </w:r>
    <w:r w:rsidR="004D7D7D">
      <w:rPr>
        <w:sz w:val="16"/>
        <w:szCs w:val="16"/>
      </w:rPr>
      <w:tab/>
    </w:r>
    <w:r w:rsidR="004D7D7D">
      <w:rPr>
        <w:sz w:val="16"/>
        <w:szCs w:val="16"/>
      </w:rPr>
      <w:tab/>
    </w:r>
    <w:r w:rsidR="004D7D7D">
      <w:rPr>
        <w:sz w:val="16"/>
        <w:szCs w:val="16"/>
      </w:rPr>
      <w:tab/>
    </w:r>
    <w:r w:rsidR="004D7D7D">
      <w:rPr>
        <w:sz w:val="16"/>
        <w:szCs w:val="16"/>
      </w:rPr>
      <w:tab/>
    </w:r>
    <w:r w:rsidR="004D7D7D">
      <w:rPr>
        <w:sz w:val="16"/>
        <w:szCs w:val="16"/>
      </w:rPr>
      <w:tab/>
      <w:t xml:space="preserve">           Page </w:t>
    </w:r>
    <w:r w:rsidR="004D7D7D">
      <w:rPr>
        <w:rFonts w:eastAsia="Arial" w:cs="Arial"/>
        <w:sz w:val="16"/>
        <w:szCs w:val="16"/>
      </w:rPr>
      <w:fldChar w:fldCharType="begin"/>
    </w:r>
    <w:r w:rsidR="004D7D7D">
      <w:rPr>
        <w:rFonts w:eastAsia="Arial" w:cs="Arial"/>
        <w:sz w:val="16"/>
        <w:szCs w:val="16"/>
      </w:rPr>
      <w:instrText xml:space="preserve"> PAGE </w:instrText>
    </w:r>
    <w:r w:rsidR="004D7D7D">
      <w:rPr>
        <w:rFonts w:eastAsia="Arial" w:cs="Arial"/>
        <w:sz w:val="16"/>
        <w:szCs w:val="16"/>
      </w:rPr>
      <w:fldChar w:fldCharType="separate"/>
    </w:r>
    <w:r w:rsidR="004D7D7D">
      <w:rPr>
        <w:rFonts w:eastAsia="Arial" w:cs="Arial"/>
        <w:sz w:val="16"/>
        <w:szCs w:val="16"/>
      </w:rPr>
      <w:t>2</w:t>
    </w:r>
    <w:r w:rsidR="004D7D7D">
      <w:rPr>
        <w:rFonts w:eastAsia="Arial" w:cs="Arial"/>
        <w:sz w:val="16"/>
        <w:szCs w:val="16"/>
      </w:rPr>
      <w:fldChar w:fldCharType="end"/>
    </w:r>
    <w:r w:rsidR="004D7D7D">
      <w:rPr>
        <w:sz w:val="16"/>
        <w:szCs w:val="16"/>
      </w:rPr>
      <w:t xml:space="preserve"> of </w:t>
    </w:r>
    <w:r w:rsidR="004D7D7D">
      <w:rPr>
        <w:rFonts w:eastAsia="Arial" w:cs="Arial"/>
        <w:sz w:val="16"/>
        <w:szCs w:val="16"/>
      </w:rPr>
      <w:fldChar w:fldCharType="begin"/>
    </w:r>
    <w:r w:rsidR="004D7D7D">
      <w:rPr>
        <w:rFonts w:eastAsia="Arial" w:cs="Arial"/>
        <w:sz w:val="16"/>
        <w:szCs w:val="16"/>
      </w:rPr>
      <w:instrText xml:space="preserve"> NUMPAGES </w:instrText>
    </w:r>
    <w:r w:rsidR="004D7D7D">
      <w:rPr>
        <w:rFonts w:eastAsia="Arial" w:cs="Arial"/>
        <w:sz w:val="16"/>
        <w:szCs w:val="16"/>
      </w:rPr>
      <w:fldChar w:fldCharType="separate"/>
    </w:r>
    <w:r w:rsidR="004D7D7D">
      <w:rPr>
        <w:rFonts w:eastAsia="Arial" w:cs="Arial"/>
        <w:sz w:val="16"/>
        <w:szCs w:val="16"/>
      </w:rPr>
      <w:t>2</w:t>
    </w:r>
    <w:r w:rsidR="004D7D7D">
      <w:rPr>
        <w:rFonts w:eastAsia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7217" w14:textId="77777777" w:rsidR="00775DF1" w:rsidRDefault="00775DF1" w:rsidP="00D82FE5">
      <w:r>
        <w:separator/>
      </w:r>
    </w:p>
  </w:footnote>
  <w:footnote w:type="continuationSeparator" w:id="0">
    <w:p w14:paraId="24C86ABC" w14:textId="77777777" w:rsidR="00775DF1" w:rsidRDefault="00775DF1" w:rsidP="00D82FE5">
      <w:r>
        <w:continuationSeparator/>
      </w:r>
    </w:p>
  </w:footnote>
  <w:footnote w:type="continuationNotice" w:id="1">
    <w:p w14:paraId="7A165F71" w14:textId="77777777" w:rsidR="00775DF1" w:rsidRDefault="00775D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CCE4" w14:textId="7D792EB7" w:rsidR="00492954" w:rsidRPr="00962E76" w:rsidRDefault="00492954" w:rsidP="00492954">
    <w:pPr>
      <w:tabs>
        <w:tab w:val="center" w:pos="4534"/>
        <w:tab w:val="right" w:pos="9067"/>
      </w:tabs>
      <w:spacing w:line="240" w:lineRule="exact"/>
      <w:jc w:val="center"/>
      <w:rPr>
        <w:rFonts w:eastAsia="Arial" w:cs="Arial"/>
        <w:kern w:val="8"/>
        <w:sz w:val="16"/>
        <w:szCs w:val="16"/>
      </w:rPr>
    </w:pPr>
    <w:r w:rsidRPr="00962E76">
      <w:rPr>
        <w:rFonts w:eastAsia="Calibri" w:cs="Times New Roman"/>
        <w:kern w:val="8"/>
        <w:sz w:val="16"/>
        <w:szCs w:val="16"/>
      </w:rPr>
      <w:t>Use of Experts Project –</w:t>
    </w:r>
    <w:r w:rsidR="00456D93">
      <w:rPr>
        <w:rFonts w:eastAsia="Calibri" w:cs="Times New Roman"/>
        <w:kern w:val="8"/>
        <w:sz w:val="16"/>
        <w:szCs w:val="16"/>
      </w:rPr>
      <w:t xml:space="preserve"> </w:t>
    </w:r>
    <w:r w:rsidR="00EB276F" w:rsidRPr="00EB276F">
      <w:rPr>
        <w:rFonts w:eastAsia="Calibri" w:cs="Times New Roman"/>
        <w:kern w:val="8"/>
        <w:sz w:val="16"/>
        <w:szCs w:val="16"/>
      </w:rPr>
      <w:t>Glossary (Mark Up from October IESBA Circulation</w:t>
    </w:r>
    <w:r w:rsidR="00E35F1E">
      <w:rPr>
        <w:rFonts w:eastAsia="Calibri" w:cs="Times New Roman"/>
        <w:kern w:val="8"/>
        <w:sz w:val="16"/>
        <w:szCs w:val="16"/>
      </w:rPr>
      <w:t>, September,</w:t>
    </w:r>
    <w:r w:rsidR="00EB276F" w:rsidRPr="00EB276F">
      <w:rPr>
        <w:rFonts w:eastAsia="Calibri" w:cs="Times New Roman"/>
        <w:kern w:val="8"/>
        <w:sz w:val="16"/>
        <w:szCs w:val="16"/>
      </w:rPr>
      <w:t xml:space="preserve"> and Extant)</w:t>
    </w:r>
  </w:p>
  <w:p w14:paraId="1B0B36B3" w14:textId="46573B8B" w:rsidR="00492954" w:rsidRDefault="00EB276F" w:rsidP="00492954">
    <w:pPr>
      <w:tabs>
        <w:tab w:val="center" w:pos="4534"/>
        <w:tab w:val="right" w:pos="9067"/>
      </w:tabs>
      <w:spacing w:line="240" w:lineRule="exact"/>
      <w:jc w:val="center"/>
      <w:rPr>
        <w:rFonts w:eastAsia="Calibri" w:cs="Times New Roman"/>
        <w:i/>
        <w:iCs/>
        <w:kern w:val="8"/>
        <w:sz w:val="16"/>
        <w:szCs w:val="16"/>
      </w:rPr>
    </w:pPr>
    <w:r>
      <w:rPr>
        <w:rFonts w:eastAsia="Calibri" w:cs="Times New Roman"/>
        <w:i/>
        <w:iCs/>
        <w:kern w:val="8"/>
        <w:sz w:val="16"/>
        <w:szCs w:val="16"/>
      </w:rPr>
      <w:t>IESBA Meeting (December 2023)</w:t>
    </w:r>
  </w:p>
  <w:p w14:paraId="4D323FA1" w14:textId="77777777" w:rsidR="004D7D7D" w:rsidRPr="00492954" w:rsidRDefault="004D7D7D" w:rsidP="004929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5F7D" w14:textId="77777777" w:rsidR="00EB276F" w:rsidRPr="00AF08BA" w:rsidRDefault="00EB276F" w:rsidP="00EB276F">
    <w:pPr>
      <w:tabs>
        <w:tab w:val="center" w:pos="4680"/>
        <w:tab w:val="right" w:pos="9360"/>
      </w:tabs>
      <w:rPr>
        <w:rFonts w:eastAsia="MS Mincho" w:cs="Arial"/>
        <w:b/>
        <w:sz w:val="36"/>
        <w:lang w:eastAsia="ja-JP"/>
      </w:rPr>
    </w:pPr>
    <w:r>
      <w:rPr>
        <w:rFonts w:eastAsia="MS Mincho" w:cs="Arial"/>
        <w:b/>
        <w:sz w:val="36"/>
        <w:lang w:eastAsia="ja-JP"/>
      </w:rPr>
      <w:tab/>
    </w:r>
    <w:r w:rsidRPr="00AF08BA">
      <w:rPr>
        <w:rFonts w:eastAsia="MS Mincho" w:cs="Arial"/>
        <w:sz w:val="16"/>
        <w:szCs w:val="16"/>
        <w:lang w:eastAsia="ja-JP"/>
      </w:rPr>
      <w:t>IESBA Meeting (</w:t>
    </w:r>
    <w:r>
      <w:rPr>
        <w:rFonts w:eastAsia="MS Mincho" w:cs="Arial"/>
        <w:sz w:val="16"/>
        <w:szCs w:val="16"/>
        <w:lang w:eastAsia="ja-JP"/>
      </w:rPr>
      <w:t>December 2023</w:t>
    </w:r>
    <w:r w:rsidRPr="00AF08BA">
      <w:rPr>
        <w:rFonts w:eastAsia="MS Mincho" w:cs="Arial"/>
        <w:sz w:val="16"/>
        <w:szCs w:val="16"/>
        <w:lang w:eastAsia="ja-JP"/>
      </w:rPr>
      <w:t>)</w:t>
    </w:r>
    <w:r>
      <w:rPr>
        <w:rFonts w:eastAsia="MS Mincho" w:cs="Arial"/>
        <w:b/>
        <w:sz w:val="36"/>
        <w:lang w:eastAsia="ja-JP"/>
      </w:rPr>
      <w:tab/>
    </w:r>
    <w:r w:rsidRPr="00AF08BA">
      <w:rPr>
        <w:rFonts w:eastAsia="MS Mincho" w:cs="Arial"/>
        <w:b/>
        <w:sz w:val="36"/>
        <w:lang w:eastAsia="ja-JP"/>
      </w:rPr>
      <w:t>Agenda Item</w:t>
    </w:r>
  </w:p>
  <w:p w14:paraId="54394E44" w14:textId="75039C9E" w:rsidR="004D7D7D" w:rsidRPr="00EB276F" w:rsidRDefault="00EB276F" w:rsidP="00EB276F">
    <w:pPr>
      <w:tabs>
        <w:tab w:val="center" w:pos="4680"/>
        <w:tab w:val="right" w:pos="9360"/>
      </w:tabs>
      <w:spacing w:after="240"/>
    </w:pPr>
    <w:r w:rsidRPr="00AF08BA">
      <w:rPr>
        <w:rFonts w:eastAsia="MS Mincho" w:cs="Arial"/>
        <w:b/>
        <w:sz w:val="36"/>
        <w:lang w:eastAsia="ja-JP"/>
      </w:rPr>
      <w:tab/>
    </w:r>
    <w:r w:rsidRPr="00AF08BA">
      <w:rPr>
        <w:rFonts w:eastAsia="MS Mincho" w:cs="Arial"/>
        <w:b/>
        <w:sz w:val="36"/>
        <w:lang w:eastAsia="ja-JP"/>
      </w:rPr>
      <w:tab/>
    </w:r>
    <w:r>
      <w:rPr>
        <w:rFonts w:eastAsia="MS Mincho" w:cs="Arial"/>
        <w:b/>
        <w:sz w:val="36"/>
        <w:lang w:eastAsia="ja-JP"/>
      </w:rPr>
      <w:t>4-A</w:t>
    </w:r>
    <w:r w:rsidR="000A6955">
      <w:rPr>
        <w:rFonts w:eastAsia="MS Mincho" w:cs="Arial"/>
        <w:b/>
        <w:sz w:val="36"/>
        <w:lang w:eastAsia="ja-JP"/>
      </w:rPr>
      <w:t xml:space="preserve"> (Updated</w:t>
    </w:r>
    <w:r w:rsidR="00F07BC6">
      <w:rPr>
        <w:rFonts w:eastAsia="MS Mincho" w:cs="Arial"/>
        <w:b/>
        <w:sz w:val="36"/>
        <w:lang w:eastAsia="ja-JP"/>
      </w:rPr>
      <w:t>-Approved</w:t>
    </w:r>
    <w:r w:rsidR="000A6955">
      <w:rPr>
        <w:rFonts w:eastAsia="MS Mincho" w:cs="Arial"/>
        <w:b/>
        <w:sz w:val="36"/>
        <w:lang w:eastAsia="ja-JP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03EE"/>
    <w:multiLevelType w:val="hybridMultilevel"/>
    <w:tmpl w:val="FCC4A8D4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4B42E0B"/>
    <w:multiLevelType w:val="hybridMultilevel"/>
    <w:tmpl w:val="444C69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512DA"/>
    <w:multiLevelType w:val="hybridMultilevel"/>
    <w:tmpl w:val="AFB06A90"/>
    <w:lvl w:ilvl="0" w:tplc="04090003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2" w:hanging="360"/>
      </w:pPr>
      <w:rPr>
        <w:rFonts w:ascii="Wingdings" w:hAnsi="Wingdings" w:hint="default"/>
      </w:rPr>
    </w:lvl>
  </w:abstractNum>
  <w:abstractNum w:abstractNumId="3" w15:restartNumberingAfterBreak="0">
    <w:nsid w:val="0CA7105F"/>
    <w:multiLevelType w:val="hybridMultilevel"/>
    <w:tmpl w:val="B7468C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96DA1"/>
    <w:multiLevelType w:val="hybridMultilevel"/>
    <w:tmpl w:val="32C2C026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D4DD8"/>
    <w:multiLevelType w:val="hybridMultilevel"/>
    <w:tmpl w:val="228CB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C34D5"/>
    <w:multiLevelType w:val="hybridMultilevel"/>
    <w:tmpl w:val="6A804A6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73350"/>
    <w:multiLevelType w:val="hybridMultilevel"/>
    <w:tmpl w:val="5B10C784"/>
    <w:lvl w:ilvl="0" w:tplc="57A2703E">
      <w:start w:val="1"/>
      <w:numFmt w:val="bullet"/>
      <w:pStyle w:val="IFAC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57DC0"/>
    <w:multiLevelType w:val="hybridMultilevel"/>
    <w:tmpl w:val="F8D6BE98"/>
    <w:lvl w:ilvl="0" w:tplc="0409000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9" w15:restartNumberingAfterBreak="0">
    <w:nsid w:val="4DD23CA8"/>
    <w:multiLevelType w:val="hybridMultilevel"/>
    <w:tmpl w:val="82AECF4C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 w15:restartNumberingAfterBreak="0">
    <w:nsid w:val="4DD820EE"/>
    <w:multiLevelType w:val="hybridMultilevel"/>
    <w:tmpl w:val="C890E262"/>
    <w:lvl w:ilvl="0" w:tplc="0F16F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12B3"/>
    <w:multiLevelType w:val="hybridMultilevel"/>
    <w:tmpl w:val="0A46865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6BE40ED"/>
    <w:multiLevelType w:val="hybridMultilevel"/>
    <w:tmpl w:val="0C568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43685"/>
    <w:multiLevelType w:val="hybridMultilevel"/>
    <w:tmpl w:val="8FE27652"/>
    <w:lvl w:ilvl="0" w:tplc="AD88E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A4038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92AC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CD29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007A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56C34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582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3BCE6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786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650521522">
    <w:abstractNumId w:val="1"/>
  </w:num>
  <w:num w:numId="2" w16cid:durableId="1275669404">
    <w:abstractNumId w:val="4"/>
  </w:num>
  <w:num w:numId="3" w16cid:durableId="235671395">
    <w:abstractNumId w:val="6"/>
  </w:num>
  <w:num w:numId="4" w16cid:durableId="787971402">
    <w:abstractNumId w:val="0"/>
  </w:num>
  <w:num w:numId="5" w16cid:durableId="631984084">
    <w:abstractNumId w:val="9"/>
  </w:num>
  <w:num w:numId="6" w16cid:durableId="1334453402">
    <w:abstractNumId w:val="13"/>
  </w:num>
  <w:num w:numId="7" w16cid:durableId="839926692">
    <w:abstractNumId w:val="5"/>
  </w:num>
  <w:num w:numId="8" w16cid:durableId="464664556">
    <w:abstractNumId w:val="12"/>
  </w:num>
  <w:num w:numId="9" w16cid:durableId="1237473091">
    <w:abstractNumId w:val="10"/>
  </w:num>
  <w:num w:numId="10" w16cid:durableId="1726562427">
    <w:abstractNumId w:val="8"/>
  </w:num>
  <w:num w:numId="11" w16cid:durableId="2062050728">
    <w:abstractNumId w:val="2"/>
  </w:num>
  <w:num w:numId="12" w16cid:durableId="884440491">
    <w:abstractNumId w:val="11"/>
  </w:num>
  <w:num w:numId="13" w16cid:durableId="2115007380">
    <w:abstractNumId w:val="7"/>
  </w:num>
  <w:num w:numId="14" w16cid:durableId="97675777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m Leung">
    <w15:presenceInfo w15:providerId="None" w15:userId="Kam Leu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U2MDA1tzAwMjYxNTRS0lEKTi0uzszPAykwMq8FAFrLigktAAAA"/>
  </w:docVars>
  <w:rsids>
    <w:rsidRoot w:val="00D82FE5"/>
    <w:rsid w:val="00031E78"/>
    <w:rsid w:val="00033734"/>
    <w:rsid w:val="0004416B"/>
    <w:rsid w:val="00060134"/>
    <w:rsid w:val="00060A6D"/>
    <w:rsid w:val="00072899"/>
    <w:rsid w:val="000A2D19"/>
    <w:rsid w:val="000A6955"/>
    <w:rsid w:val="000B2413"/>
    <w:rsid w:val="000D31BA"/>
    <w:rsid w:val="000F3BD8"/>
    <w:rsid w:val="00105CED"/>
    <w:rsid w:val="00130300"/>
    <w:rsid w:val="00135F30"/>
    <w:rsid w:val="00136EA1"/>
    <w:rsid w:val="0014570A"/>
    <w:rsid w:val="00151737"/>
    <w:rsid w:val="0015777A"/>
    <w:rsid w:val="00167FA3"/>
    <w:rsid w:val="00174472"/>
    <w:rsid w:val="00193FC2"/>
    <w:rsid w:val="001B2A09"/>
    <w:rsid w:val="001B6132"/>
    <w:rsid w:val="001C0D82"/>
    <w:rsid w:val="001D23F7"/>
    <w:rsid w:val="001D6E39"/>
    <w:rsid w:val="001F01F7"/>
    <w:rsid w:val="00203CF1"/>
    <w:rsid w:val="002051A7"/>
    <w:rsid w:val="00223050"/>
    <w:rsid w:val="002251E4"/>
    <w:rsid w:val="00234AA6"/>
    <w:rsid w:val="00267045"/>
    <w:rsid w:val="00270901"/>
    <w:rsid w:val="002737BE"/>
    <w:rsid w:val="00293D9A"/>
    <w:rsid w:val="002A26A0"/>
    <w:rsid w:val="002A51A5"/>
    <w:rsid w:val="002B563F"/>
    <w:rsid w:val="002C44F0"/>
    <w:rsid w:val="002C5CA7"/>
    <w:rsid w:val="002D7A5E"/>
    <w:rsid w:val="002E57B2"/>
    <w:rsid w:val="002F4FA3"/>
    <w:rsid w:val="002F70FB"/>
    <w:rsid w:val="00302070"/>
    <w:rsid w:val="0030567A"/>
    <w:rsid w:val="0031491F"/>
    <w:rsid w:val="0033754C"/>
    <w:rsid w:val="0034073B"/>
    <w:rsid w:val="00341D93"/>
    <w:rsid w:val="00343EEA"/>
    <w:rsid w:val="00356D47"/>
    <w:rsid w:val="00361793"/>
    <w:rsid w:val="00381ABE"/>
    <w:rsid w:val="003930A1"/>
    <w:rsid w:val="003A3A4C"/>
    <w:rsid w:val="003C0F4A"/>
    <w:rsid w:val="003E03B3"/>
    <w:rsid w:val="003E3BE8"/>
    <w:rsid w:val="003E51B1"/>
    <w:rsid w:val="003E7349"/>
    <w:rsid w:val="003E7815"/>
    <w:rsid w:val="003F65B2"/>
    <w:rsid w:val="00402DB5"/>
    <w:rsid w:val="004159A8"/>
    <w:rsid w:val="00430D3A"/>
    <w:rsid w:val="00444497"/>
    <w:rsid w:val="00453C3D"/>
    <w:rsid w:val="00456D93"/>
    <w:rsid w:val="00464773"/>
    <w:rsid w:val="00470384"/>
    <w:rsid w:val="004721C3"/>
    <w:rsid w:val="00492954"/>
    <w:rsid w:val="0049730E"/>
    <w:rsid w:val="004A36BE"/>
    <w:rsid w:val="004D7A57"/>
    <w:rsid w:val="004D7D7D"/>
    <w:rsid w:val="004E51F8"/>
    <w:rsid w:val="004E6195"/>
    <w:rsid w:val="004F4446"/>
    <w:rsid w:val="00503624"/>
    <w:rsid w:val="00521764"/>
    <w:rsid w:val="005353D9"/>
    <w:rsid w:val="005359AC"/>
    <w:rsid w:val="005452D1"/>
    <w:rsid w:val="005768E1"/>
    <w:rsid w:val="00576F12"/>
    <w:rsid w:val="005A7EAD"/>
    <w:rsid w:val="005B1503"/>
    <w:rsid w:val="005B543A"/>
    <w:rsid w:val="005D3270"/>
    <w:rsid w:val="005D7493"/>
    <w:rsid w:val="005E3F31"/>
    <w:rsid w:val="006064F9"/>
    <w:rsid w:val="006116D9"/>
    <w:rsid w:val="00616C43"/>
    <w:rsid w:val="00619739"/>
    <w:rsid w:val="00637931"/>
    <w:rsid w:val="00641FE8"/>
    <w:rsid w:val="0064398D"/>
    <w:rsid w:val="0064434D"/>
    <w:rsid w:val="00646A15"/>
    <w:rsid w:val="00654144"/>
    <w:rsid w:val="00661688"/>
    <w:rsid w:val="00663A1D"/>
    <w:rsid w:val="00690FDC"/>
    <w:rsid w:val="00692CF7"/>
    <w:rsid w:val="00692D69"/>
    <w:rsid w:val="006A1F8A"/>
    <w:rsid w:val="006A2878"/>
    <w:rsid w:val="006B438F"/>
    <w:rsid w:val="006C287A"/>
    <w:rsid w:val="006D2E13"/>
    <w:rsid w:val="006D401D"/>
    <w:rsid w:val="006D46A6"/>
    <w:rsid w:val="006E25A8"/>
    <w:rsid w:val="006E594A"/>
    <w:rsid w:val="006F09ED"/>
    <w:rsid w:val="006F1513"/>
    <w:rsid w:val="006F388D"/>
    <w:rsid w:val="00705534"/>
    <w:rsid w:val="007109B4"/>
    <w:rsid w:val="007333D6"/>
    <w:rsid w:val="0074659A"/>
    <w:rsid w:val="00750E69"/>
    <w:rsid w:val="0075127F"/>
    <w:rsid w:val="00751C99"/>
    <w:rsid w:val="00756F40"/>
    <w:rsid w:val="00757AEA"/>
    <w:rsid w:val="007704F8"/>
    <w:rsid w:val="00772839"/>
    <w:rsid w:val="00775DF1"/>
    <w:rsid w:val="00793D98"/>
    <w:rsid w:val="00796274"/>
    <w:rsid w:val="007B105C"/>
    <w:rsid w:val="007B233B"/>
    <w:rsid w:val="007C11B6"/>
    <w:rsid w:val="007C5350"/>
    <w:rsid w:val="007D1315"/>
    <w:rsid w:val="007D56E2"/>
    <w:rsid w:val="007E2BD8"/>
    <w:rsid w:val="007E6E0E"/>
    <w:rsid w:val="007F7F3B"/>
    <w:rsid w:val="00811458"/>
    <w:rsid w:val="00825614"/>
    <w:rsid w:val="00836780"/>
    <w:rsid w:val="008421B4"/>
    <w:rsid w:val="00842B27"/>
    <w:rsid w:val="00842F8E"/>
    <w:rsid w:val="00845E07"/>
    <w:rsid w:val="00855CB2"/>
    <w:rsid w:val="00864F70"/>
    <w:rsid w:val="008657D7"/>
    <w:rsid w:val="00870A82"/>
    <w:rsid w:val="00872323"/>
    <w:rsid w:val="00881AA7"/>
    <w:rsid w:val="00882C83"/>
    <w:rsid w:val="008921CF"/>
    <w:rsid w:val="008A78FD"/>
    <w:rsid w:val="008B3012"/>
    <w:rsid w:val="008B4E9F"/>
    <w:rsid w:val="008B6FFA"/>
    <w:rsid w:val="008C75FF"/>
    <w:rsid w:val="008D096D"/>
    <w:rsid w:val="008E3E26"/>
    <w:rsid w:val="008E6980"/>
    <w:rsid w:val="00912689"/>
    <w:rsid w:val="00915527"/>
    <w:rsid w:val="00931A94"/>
    <w:rsid w:val="00932FBF"/>
    <w:rsid w:val="009345A0"/>
    <w:rsid w:val="00944A1E"/>
    <w:rsid w:val="00953A86"/>
    <w:rsid w:val="00962F47"/>
    <w:rsid w:val="00984BB0"/>
    <w:rsid w:val="00994A30"/>
    <w:rsid w:val="009A6F35"/>
    <w:rsid w:val="009D0976"/>
    <w:rsid w:val="009D338E"/>
    <w:rsid w:val="009D3860"/>
    <w:rsid w:val="009D5D80"/>
    <w:rsid w:val="009F2C78"/>
    <w:rsid w:val="00A01079"/>
    <w:rsid w:val="00A05384"/>
    <w:rsid w:val="00A20B7B"/>
    <w:rsid w:val="00A32BE3"/>
    <w:rsid w:val="00A41BBC"/>
    <w:rsid w:val="00A4215D"/>
    <w:rsid w:val="00A548AC"/>
    <w:rsid w:val="00A5732C"/>
    <w:rsid w:val="00A621C1"/>
    <w:rsid w:val="00A63146"/>
    <w:rsid w:val="00A63B85"/>
    <w:rsid w:val="00A739BF"/>
    <w:rsid w:val="00A74C71"/>
    <w:rsid w:val="00A807C5"/>
    <w:rsid w:val="00A96215"/>
    <w:rsid w:val="00AA2C18"/>
    <w:rsid w:val="00AA6BCC"/>
    <w:rsid w:val="00AB4C5D"/>
    <w:rsid w:val="00AE011F"/>
    <w:rsid w:val="00AF6755"/>
    <w:rsid w:val="00B2369D"/>
    <w:rsid w:val="00B25DD4"/>
    <w:rsid w:val="00B260E7"/>
    <w:rsid w:val="00B35E09"/>
    <w:rsid w:val="00B45FFF"/>
    <w:rsid w:val="00B53472"/>
    <w:rsid w:val="00B56A6D"/>
    <w:rsid w:val="00B65C1B"/>
    <w:rsid w:val="00B728FD"/>
    <w:rsid w:val="00B8398A"/>
    <w:rsid w:val="00B93495"/>
    <w:rsid w:val="00B95AD2"/>
    <w:rsid w:val="00BA092D"/>
    <w:rsid w:val="00BB5503"/>
    <w:rsid w:val="00BB6D41"/>
    <w:rsid w:val="00BC2222"/>
    <w:rsid w:val="00BD1C8A"/>
    <w:rsid w:val="00C01DF9"/>
    <w:rsid w:val="00C21247"/>
    <w:rsid w:val="00C303C7"/>
    <w:rsid w:val="00C317A0"/>
    <w:rsid w:val="00C52013"/>
    <w:rsid w:val="00C55C84"/>
    <w:rsid w:val="00C574D0"/>
    <w:rsid w:val="00C80A1C"/>
    <w:rsid w:val="00C878E8"/>
    <w:rsid w:val="00C9462E"/>
    <w:rsid w:val="00CA3032"/>
    <w:rsid w:val="00CB0846"/>
    <w:rsid w:val="00CB6FA1"/>
    <w:rsid w:val="00CE75DA"/>
    <w:rsid w:val="00CF0FBE"/>
    <w:rsid w:val="00D07D80"/>
    <w:rsid w:val="00D11A23"/>
    <w:rsid w:val="00D12BE2"/>
    <w:rsid w:val="00D569A5"/>
    <w:rsid w:val="00D57F83"/>
    <w:rsid w:val="00D62466"/>
    <w:rsid w:val="00D721E2"/>
    <w:rsid w:val="00D7468F"/>
    <w:rsid w:val="00D82FE5"/>
    <w:rsid w:val="00DB6EB1"/>
    <w:rsid w:val="00DC0942"/>
    <w:rsid w:val="00DC50E9"/>
    <w:rsid w:val="00DC57A2"/>
    <w:rsid w:val="00DF3496"/>
    <w:rsid w:val="00E03C8E"/>
    <w:rsid w:val="00E35F1E"/>
    <w:rsid w:val="00E46EFC"/>
    <w:rsid w:val="00E52759"/>
    <w:rsid w:val="00E606EA"/>
    <w:rsid w:val="00E63D41"/>
    <w:rsid w:val="00E77B76"/>
    <w:rsid w:val="00E825A5"/>
    <w:rsid w:val="00E92478"/>
    <w:rsid w:val="00E97BEC"/>
    <w:rsid w:val="00EA5E9B"/>
    <w:rsid w:val="00EB276F"/>
    <w:rsid w:val="00ED14E5"/>
    <w:rsid w:val="00ED6030"/>
    <w:rsid w:val="00ED6DD3"/>
    <w:rsid w:val="00EF238B"/>
    <w:rsid w:val="00EF69FD"/>
    <w:rsid w:val="00F00B8C"/>
    <w:rsid w:val="00F023BE"/>
    <w:rsid w:val="00F0258F"/>
    <w:rsid w:val="00F04373"/>
    <w:rsid w:val="00F07BC6"/>
    <w:rsid w:val="00F2523E"/>
    <w:rsid w:val="00F55E86"/>
    <w:rsid w:val="00F70A65"/>
    <w:rsid w:val="00F84711"/>
    <w:rsid w:val="00F91190"/>
    <w:rsid w:val="00F91C18"/>
    <w:rsid w:val="00F964A8"/>
    <w:rsid w:val="00FA2417"/>
    <w:rsid w:val="00FA4A18"/>
    <w:rsid w:val="00FA5590"/>
    <w:rsid w:val="00FB6177"/>
    <w:rsid w:val="00FF496B"/>
    <w:rsid w:val="00FF639B"/>
    <w:rsid w:val="16C42137"/>
    <w:rsid w:val="21D89F32"/>
    <w:rsid w:val="57B1E725"/>
    <w:rsid w:val="5A0DC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97AF54"/>
  <w15:docId w15:val="{D08C47F3-2BE1-44A7-943F-310D1A7B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FE5"/>
    <w:pPr>
      <w:spacing w:after="0" w:line="240" w:lineRule="auto"/>
    </w:pPr>
    <w:rPr>
      <w:rFonts w:ascii="Arial" w:eastAsiaTheme="minorHAnsi" w:hAnsi="Arial"/>
      <w:sz w:val="2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A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ARM footnote Text,Footnote Text Char2,Footnote Text Char11,Footnote Text Char3,Footnote Text Char4,Footnote Text Char5,Footnote Text Char6,Footnote Text Char12,Footnote Text Char21,Footnote New,Char,Footnote,Cha,C, Char, Cha"/>
    <w:basedOn w:val="Normal"/>
    <w:link w:val="FootnoteTextChar1"/>
    <w:uiPriority w:val="99"/>
    <w:qFormat/>
    <w:rsid w:val="00D82FE5"/>
    <w:pPr>
      <w:tabs>
        <w:tab w:val="left" w:pos="360"/>
      </w:tabs>
      <w:spacing w:line="240" w:lineRule="exact"/>
      <w:ind w:left="360" w:hanging="360"/>
    </w:pPr>
    <w:rPr>
      <w:rFonts w:eastAsia="Times New Roman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D82FE5"/>
    <w:rPr>
      <w:rFonts w:ascii="Arial" w:eastAsiaTheme="minorHAnsi" w:hAnsi="Arial"/>
      <w:sz w:val="20"/>
      <w:szCs w:val="20"/>
      <w:lang w:eastAsia="en-US"/>
    </w:rPr>
  </w:style>
  <w:style w:type="character" w:styleId="FootnoteReference">
    <w:name w:val="footnote reference"/>
    <w:aliases w:val="Footnote reference number,Footnote symbol,note TESI"/>
    <w:uiPriority w:val="99"/>
    <w:qFormat/>
    <w:rsid w:val="00D82FE5"/>
    <w:rPr>
      <w:vertAlign w:val="superscript"/>
    </w:rPr>
  </w:style>
  <w:style w:type="character" w:customStyle="1" w:styleId="FootnoteTextChar1">
    <w:name w:val="Footnote Text Char1"/>
    <w:aliases w:val="ARM footnote Text Char,Footnote Text Char2 Char,Footnote Text Char11 Char,Footnote Text Char3 Char,Footnote Text Char4 Char,Footnote Text Char5 Char,Footnote Text Char6 Char,Footnote Text Char12 Char,Footnote Text Char21 Char,C Char"/>
    <w:link w:val="FootnoteText"/>
    <w:uiPriority w:val="99"/>
    <w:rsid w:val="00D82FE5"/>
    <w:rPr>
      <w:rFonts w:ascii="Arial" w:eastAsia="Times New Roman" w:hAnsi="Arial"/>
      <w:sz w:val="20"/>
      <w:szCs w:val="20"/>
      <w:lang w:eastAsia="en-US"/>
    </w:rPr>
  </w:style>
  <w:style w:type="character" w:styleId="CommentReference">
    <w:name w:val="annotation reference"/>
    <w:uiPriority w:val="99"/>
    <w:unhideWhenUsed/>
    <w:rsid w:val="00D82F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FE5"/>
    <w:rPr>
      <w:rFonts w:ascii="Times New Roman" w:eastAsia="Times New Roman" w:hAnsi="Times New Roman"/>
      <w:kern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FE5"/>
    <w:rPr>
      <w:rFonts w:ascii="Times New Roman" w:eastAsia="Times New Roman" w:hAnsi="Times New Roman"/>
      <w:kern w:val="20"/>
      <w:sz w:val="20"/>
      <w:szCs w:val="20"/>
      <w:lang w:eastAsia="en-US"/>
    </w:rPr>
  </w:style>
  <w:style w:type="table" w:styleId="TableGrid">
    <w:name w:val="Table Grid"/>
    <w:basedOn w:val="TableNormal"/>
    <w:uiPriority w:val="39"/>
    <w:rsid w:val="00D82FE5"/>
    <w:pPr>
      <w:spacing w:before="60" w:after="60" w:line="280" w:lineRule="exact"/>
    </w:pPr>
    <w:rPr>
      <w:rFonts w:ascii="Times New Roman" w:eastAsiaTheme="minorHAnsi" w:hAnsi="Times New Roman"/>
      <w:sz w:val="24"/>
      <w:szCs w:val="24"/>
      <w:lang w:val="en-AU" w:eastAsia="en-US"/>
    </w:rPr>
    <w:tblPr>
      <w:tblInd w:w="36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cantSplit/>
    </w:trPr>
  </w:style>
  <w:style w:type="paragraph" w:customStyle="1" w:styleId="Body">
    <w:name w:val="Body"/>
    <w:rsid w:val="00D82FE5"/>
    <w:pPr>
      <w:spacing w:after="0" w:line="240" w:lineRule="auto"/>
    </w:pPr>
    <w:rPr>
      <w:rFonts w:ascii="Helvetica Neue" w:eastAsia="Arial Unicode MS" w:hAnsi="Helvetica Neue" w:cs="Arial Unicode MS"/>
      <w:color w:val="000000"/>
      <w:lang w:val="en-GB" w:eastAsia="en-GB"/>
    </w:rPr>
  </w:style>
  <w:style w:type="paragraph" w:styleId="Header">
    <w:name w:val="header"/>
    <w:basedOn w:val="Normal"/>
    <w:link w:val="HeaderChar"/>
    <w:unhideWhenUsed/>
    <w:rsid w:val="000441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6B"/>
    <w:rPr>
      <w:rFonts w:ascii="Arial" w:eastAsiaTheme="minorHAnsi" w:hAnsi="Arial"/>
      <w:sz w:val="20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0441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6B"/>
    <w:rPr>
      <w:rFonts w:ascii="Arial" w:eastAsiaTheme="minorHAnsi" w:hAnsi="Arial"/>
      <w:sz w:val="20"/>
      <w:szCs w:val="24"/>
      <w:lang w:eastAsia="en-US"/>
    </w:rPr>
  </w:style>
  <w:style w:type="paragraph" w:styleId="Revision">
    <w:name w:val="Revision"/>
    <w:hidden/>
    <w:uiPriority w:val="99"/>
    <w:semiHidden/>
    <w:rsid w:val="003E03B3"/>
    <w:pPr>
      <w:spacing w:after="0" w:line="240" w:lineRule="auto"/>
    </w:pPr>
    <w:rPr>
      <w:rFonts w:ascii="Arial" w:eastAsiaTheme="minorHAnsi" w:hAnsi="Arial"/>
      <w:sz w:val="20"/>
      <w:szCs w:val="24"/>
      <w:lang w:eastAsia="en-US"/>
    </w:rPr>
  </w:style>
  <w:style w:type="paragraph" w:styleId="ListParagraph">
    <w:name w:val="List Paragraph"/>
    <w:aliases w:val="Bullet Points,1st Bullet,List Paragraph2"/>
    <w:basedOn w:val="Normal"/>
    <w:link w:val="ListParagraphChar"/>
    <w:qFormat/>
    <w:rsid w:val="009D5D80"/>
    <w:pPr>
      <w:ind w:left="720"/>
      <w:contextualSpacing/>
    </w:pPr>
  </w:style>
  <w:style w:type="character" w:customStyle="1" w:styleId="ListParagraphChar">
    <w:name w:val="List Paragraph Char"/>
    <w:aliases w:val="Bullet Points Char,1st Bullet Char,List Paragraph2 Char"/>
    <w:link w:val="ListParagraph"/>
    <w:locked/>
    <w:rsid w:val="009D5D80"/>
    <w:rPr>
      <w:rFonts w:ascii="Arial" w:eastAsiaTheme="minorHAnsi" w:hAnsi="Arial"/>
      <w:sz w:val="20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384"/>
    <w:rPr>
      <w:rFonts w:ascii="Arial" w:eastAsiaTheme="minorHAnsi" w:hAnsi="Arial"/>
      <w:b/>
      <w:bCs/>
      <w:kern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0384"/>
    <w:rPr>
      <w:rFonts w:ascii="Arial" w:eastAsiaTheme="minorHAnsi" w:hAnsi="Arial"/>
      <w:b/>
      <w:bCs/>
      <w:kern w:val="20"/>
      <w:sz w:val="20"/>
      <w:szCs w:val="20"/>
      <w:lang w:eastAsia="en-US"/>
    </w:rPr>
  </w:style>
  <w:style w:type="character" w:styleId="Hyperlink">
    <w:name w:val="Hyperlink"/>
    <w:uiPriority w:val="99"/>
    <w:qFormat/>
    <w:rsid w:val="00C303C7"/>
    <w:rPr>
      <w:rFonts w:ascii="Arial" w:hAnsi="Arial"/>
      <w:color w:val="0000FF"/>
      <w:sz w:val="20"/>
      <w:u w:val="single"/>
    </w:rPr>
  </w:style>
  <w:style w:type="paragraph" w:customStyle="1" w:styleId="NL1">
    <w:name w:val="NL1"/>
    <w:basedOn w:val="Normal"/>
    <w:uiPriority w:val="99"/>
    <w:rsid w:val="00757AEA"/>
    <w:pPr>
      <w:widowControl w:val="0"/>
      <w:tabs>
        <w:tab w:val="left" w:pos="0"/>
      </w:tabs>
      <w:suppressAutoHyphens/>
      <w:autoSpaceDE w:val="0"/>
      <w:autoSpaceDN w:val="0"/>
      <w:adjustRightInd w:val="0"/>
      <w:spacing w:before="120" w:line="240" w:lineRule="atLeast"/>
      <w:ind w:left="1200" w:hanging="1200"/>
      <w:jc w:val="both"/>
      <w:textAlignment w:val="center"/>
    </w:pPr>
    <w:rPr>
      <w:rFonts w:ascii="Times New Roman" w:eastAsiaTheme="minorEastAsia" w:hAnsi="Times New Roman" w:cs="Times New Roman"/>
      <w:color w:val="000000"/>
      <w:szCs w:val="20"/>
      <w:lang w:val="en-GB" w:eastAsia="en-IN"/>
    </w:rPr>
  </w:style>
  <w:style w:type="character" w:customStyle="1" w:styleId="csbl">
    <w:name w:val="cs_bl"/>
    <w:uiPriority w:val="99"/>
    <w:rsid w:val="00757AEA"/>
    <w:rPr>
      <w:b/>
      <w:bCs/>
    </w:rPr>
  </w:style>
  <w:style w:type="paragraph" w:customStyle="1" w:styleId="Heading">
    <w:name w:val="Heading"/>
    <w:basedOn w:val="Heading2"/>
    <w:uiPriority w:val="99"/>
    <w:rsid w:val="00757AEA"/>
    <w:pPr>
      <w:keepLines w:val="0"/>
      <w:widowControl w:val="0"/>
      <w:suppressAutoHyphens/>
      <w:autoSpaceDE w:val="0"/>
      <w:autoSpaceDN w:val="0"/>
      <w:adjustRightInd w:val="0"/>
      <w:spacing w:before="180" w:line="240" w:lineRule="atLeast"/>
      <w:textAlignment w:val="center"/>
      <w:outlineLvl w:val="9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A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customStyle="1" w:styleId="IFACBullet1">
    <w:name w:val="IFAC Bullet 1"/>
    <w:aliases w:val="b1"/>
    <w:basedOn w:val="BodyText"/>
    <w:next w:val="BodyText"/>
    <w:uiPriority w:val="99"/>
    <w:qFormat/>
    <w:rsid w:val="00757AEA"/>
    <w:pPr>
      <w:numPr>
        <w:numId w:val="13"/>
      </w:numPr>
      <w:tabs>
        <w:tab w:val="left" w:pos="547"/>
      </w:tabs>
      <w:suppressAutoHyphens/>
      <w:spacing w:after="200" w:line="240" w:lineRule="atLeast"/>
    </w:pPr>
    <w:rPr>
      <w:rFonts w:ascii="Times New Roman" w:eastAsiaTheme="minorEastAsia" w:hAnsi="Times New Roman" w:cs="Times New Roman"/>
      <w:color w:val="000000"/>
      <w:szCs w:val="20"/>
      <w:lang w:eastAsia="en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757A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7AEA"/>
    <w:rPr>
      <w:rFonts w:ascii="Arial" w:eastAsiaTheme="minorHAnsi" w:hAnsi="Arial"/>
      <w:sz w:val="20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B3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thicsboard.org/_flysystem/azure-private/2023-11/Agenda%20Item%204A%20-%20Use%20of%20Experts%20-%20Glossary%20%28Mark%20Up%20from%20October%20IESBA%20Circulation%2C%20September%2C%20and%20Extant%29.pdf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5D83133179E4BA307D9156862539D" ma:contentTypeVersion="3" ma:contentTypeDescription="Create a new document." ma:contentTypeScope="" ma:versionID="13bd115b687427e587897bd002146dc2">
  <xsd:schema xmlns:xsd="http://www.w3.org/2001/XMLSchema" xmlns:xs="http://www.w3.org/2001/XMLSchema" xmlns:p="http://schemas.microsoft.com/office/2006/metadata/properties" xmlns:ns2="8d2daf65-68ff-4e24-822d-04ca346d5ba2" targetNamespace="http://schemas.microsoft.com/office/2006/metadata/properties" ma:root="true" ma:fieldsID="6a406da71d39bbdaca7975bf4ddf5ca4" ns2:_="">
    <xsd:import namespace="8d2daf65-68ff-4e24-822d-04ca346d5b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daf65-68ff-4e24-822d-04ca346d5b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15BE2-1A48-4E52-BC4E-8C2C71F05F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9A317-6AE2-496B-BE9C-BB44273F5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2daf65-68ff-4e24-822d-04ca346d5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E0169E-C7A3-437A-9CC4-B286C886CC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05D5BB-59BA-4327-BB2B-0ADDDCA3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 Leung</dc:creator>
  <cp:keywords/>
  <dc:description/>
  <cp:lastModifiedBy>Kam Leung</cp:lastModifiedBy>
  <cp:revision>2</cp:revision>
  <cp:lastPrinted>2023-12-05T13:12:00Z</cp:lastPrinted>
  <dcterms:created xsi:type="dcterms:W3CDTF">2023-12-12T15:17:00Z</dcterms:created>
  <dcterms:modified xsi:type="dcterms:W3CDTF">2023-12-12T15:17:00Z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0x0101001BF5D83133179E4BA307D9156862539D</vt:lpwstr>
  </property>
  <property fmtid="{D5CDD505-2E9C-101B-9397-08002B2CF9AE}" pid="3" name="GrammarlyDocumentId">
    <vt:lpwstr>86593f2a080ecde7221a2f77a2c37f6b639ea3d86d0e014d429b88f533ee25fd</vt:lpwstr>
  </property>
  <property fmtid="{D5CDD505-2E9C-101B-9397-08002B2CF9AE}" pid="4" name="MSIP_Label_ea60d57e-af5b-4752-ac57-3e4f28ca11dc_Enabled">
    <vt:lpwstr>true</vt:lpwstr>
  </property>
  <property fmtid="{D5CDD505-2E9C-101B-9397-08002B2CF9AE}" pid="5" name="MSIP_Label_ea60d57e-af5b-4752-ac57-3e4f28ca11dc_SetDate">
    <vt:lpwstr>2023-08-03T03:33:43Z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iteId">
    <vt:lpwstr>36da45f1-dd2c-4d1f-af13-5abe46b99921</vt:lpwstr>
  </property>
  <property fmtid="{D5CDD505-2E9C-101B-9397-08002B2CF9AE}" pid="9" name="MSIP_Label_ea60d57e-af5b-4752-ac57-3e4f28ca11dc_ActionId">
    <vt:lpwstr>1408b31b-4990-4823-a98b-8c6155ef5e00</vt:lpwstr>
  </property>
  <property fmtid="{D5CDD505-2E9C-101B-9397-08002B2CF9AE}" pid="10" name="MSIP_Label_ea60d57e-af5b-4752-ac57-3e4f28ca11dc_ContentBits">
    <vt:lpwstr>0</vt:lpwstr>
  </property>
</Properties>
</file>