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7B99E5" w14:textId="7A2A9102" w:rsidR="00616708" w:rsidRDefault="00616708" w:rsidP="00616708">
      <w:pPr>
        <w:widowControl/>
        <w:autoSpaceDE/>
        <w:autoSpaceDN/>
        <w:adjustRightInd/>
        <w:spacing w:line="280" w:lineRule="exact"/>
        <w:jc w:val="center"/>
        <w:textAlignment w:val="auto"/>
        <w:rPr>
          <w:rFonts w:ascii="Arial" w:eastAsia="Arial Unicode MS" w:hAnsi="Arial" w:cs="Arial Unicode MS"/>
          <w:b/>
          <w:bCs/>
          <w:spacing w:val="-3"/>
          <w:kern w:val="8"/>
          <w:sz w:val="24"/>
          <w:szCs w:val="24"/>
          <w:u w:color="000000"/>
          <w:lang w:eastAsia="en-US"/>
        </w:rPr>
      </w:pPr>
      <w:bookmarkStart w:id="0" w:name="_GoBack"/>
      <w:bookmarkEnd w:id="0"/>
      <w:r>
        <w:rPr>
          <w:rFonts w:ascii="Arial" w:eastAsia="Arial Unicode MS" w:hAnsi="Arial" w:cs="Arial Unicode MS"/>
          <w:b/>
          <w:bCs/>
          <w:spacing w:val="-3"/>
          <w:kern w:val="8"/>
          <w:sz w:val="24"/>
          <w:szCs w:val="24"/>
          <w:u w:color="000000"/>
          <w:lang w:eastAsia="en-US"/>
        </w:rPr>
        <w:t>NAS</w:t>
      </w:r>
      <w:r w:rsidR="00B31519">
        <w:rPr>
          <w:rFonts w:ascii="Arial" w:eastAsia="Arial Unicode MS" w:hAnsi="Arial" w:cs="Arial Unicode MS"/>
          <w:b/>
          <w:bCs/>
          <w:spacing w:val="-3"/>
          <w:kern w:val="8"/>
          <w:sz w:val="24"/>
          <w:szCs w:val="24"/>
          <w:u w:color="000000"/>
          <w:lang w:eastAsia="en-US"/>
        </w:rPr>
        <w:t xml:space="preserve"> –</w:t>
      </w:r>
      <w:r>
        <w:rPr>
          <w:rFonts w:ascii="Arial" w:eastAsia="Arial Unicode MS" w:hAnsi="Arial" w:cs="Arial Unicode MS"/>
          <w:b/>
          <w:bCs/>
          <w:spacing w:val="-3"/>
          <w:kern w:val="8"/>
          <w:sz w:val="24"/>
          <w:szCs w:val="24"/>
          <w:u w:color="000000"/>
          <w:lang w:eastAsia="en-US"/>
        </w:rPr>
        <w:t xml:space="preserve"> Proposed </w:t>
      </w:r>
      <w:r w:rsidR="00B31519">
        <w:rPr>
          <w:rFonts w:ascii="Arial" w:eastAsia="Arial Unicode MS" w:hAnsi="Arial" w:cs="Arial Unicode MS"/>
          <w:b/>
          <w:bCs/>
          <w:spacing w:val="-3"/>
          <w:kern w:val="8"/>
          <w:sz w:val="24"/>
          <w:szCs w:val="24"/>
          <w:u w:color="000000"/>
          <w:lang w:eastAsia="en-US"/>
        </w:rPr>
        <w:t xml:space="preserve">Conforming Amendments to </w:t>
      </w:r>
      <w:r>
        <w:rPr>
          <w:rFonts w:ascii="Arial" w:eastAsia="Arial Unicode MS" w:hAnsi="Arial" w:cs="Arial Unicode MS"/>
          <w:b/>
          <w:bCs/>
          <w:spacing w:val="-3"/>
          <w:kern w:val="8"/>
          <w:sz w:val="24"/>
          <w:szCs w:val="24"/>
          <w:u w:color="000000"/>
          <w:lang w:eastAsia="en-US"/>
        </w:rPr>
        <w:t xml:space="preserve">Section 400 </w:t>
      </w:r>
    </w:p>
    <w:p w14:paraId="51CBDAA1" w14:textId="77777777" w:rsidR="00616708" w:rsidRPr="004A57C2" w:rsidRDefault="00616708" w:rsidP="00616708">
      <w:pPr>
        <w:widowControl/>
        <w:autoSpaceDE/>
        <w:autoSpaceDN/>
        <w:adjustRightInd/>
        <w:spacing w:before="0" w:after="120" w:line="280" w:lineRule="exact"/>
        <w:jc w:val="center"/>
        <w:textAlignment w:val="auto"/>
        <w:rPr>
          <w:rFonts w:ascii="Arial" w:eastAsia="Arial Unicode MS" w:hAnsi="Arial" w:cs="Arial Unicode MS"/>
          <w:bCs/>
          <w:spacing w:val="-3"/>
          <w:kern w:val="8"/>
          <w:u w:color="000000"/>
          <w:lang w:eastAsia="en-US"/>
        </w:rPr>
      </w:pPr>
      <w:r w:rsidRPr="004A57C2">
        <w:rPr>
          <w:rFonts w:ascii="Arial" w:eastAsia="Arial Unicode MS" w:hAnsi="Arial" w:cs="Arial Unicode MS"/>
          <w:bCs/>
          <w:spacing w:val="-3"/>
          <w:kern w:val="8"/>
          <w:u w:color="000000"/>
          <w:lang w:eastAsia="en-US"/>
        </w:rPr>
        <w:t>(Mark-up from Extant</w:t>
      </w:r>
      <w:r w:rsidRPr="004A57C2">
        <w:rPr>
          <w:rStyle w:val="FootnoteReference"/>
          <w:rFonts w:ascii="Arial" w:eastAsia="Arial Unicode MS" w:hAnsi="Arial" w:cs="Arial Unicode MS"/>
          <w:bCs/>
          <w:spacing w:val="-3"/>
          <w:kern w:val="8"/>
          <w:u w:color="000000"/>
          <w:lang w:eastAsia="en-US"/>
        </w:rPr>
        <w:footnoteReference w:id="1"/>
      </w:r>
      <w:r w:rsidRPr="004A57C2">
        <w:rPr>
          <w:rFonts w:ascii="Arial" w:eastAsia="Arial Unicode MS" w:hAnsi="Arial" w:cs="Arial Unicode MS"/>
          <w:bCs/>
          <w:spacing w:val="-3"/>
          <w:kern w:val="8"/>
          <w:u w:color="000000"/>
          <w:lang w:eastAsia="en-US"/>
        </w:rPr>
        <w:t>)</w:t>
      </w:r>
    </w:p>
    <w:tbl>
      <w:tblPr>
        <w:tblStyle w:val="TableGrid"/>
        <w:tblW w:w="9000" w:type="dxa"/>
        <w:tblInd w:w="-10" w:type="dxa"/>
        <w:tblLook w:val="04A0" w:firstRow="1" w:lastRow="0" w:firstColumn="1" w:lastColumn="0" w:noHBand="0" w:noVBand="1"/>
      </w:tblPr>
      <w:tblGrid>
        <w:gridCol w:w="9000"/>
      </w:tblGrid>
      <w:tr w:rsidR="00616708" w:rsidRPr="004A57C2" w14:paraId="55311257" w14:textId="77777777" w:rsidTr="001403EB">
        <w:tc>
          <w:tcPr>
            <w:tcW w:w="9000" w:type="dxa"/>
          </w:tcPr>
          <w:p w14:paraId="148F36AC" w14:textId="6A5F1E45" w:rsidR="00616708" w:rsidRPr="004A57C2" w:rsidRDefault="00616708" w:rsidP="001403EB">
            <w:pPr>
              <w:widowControl/>
              <w:autoSpaceDE/>
              <w:autoSpaceDN/>
              <w:adjustRightInd/>
              <w:spacing w:before="0" w:after="120" w:line="280" w:lineRule="exact"/>
              <w:jc w:val="left"/>
              <w:textAlignment w:val="auto"/>
              <w:rPr>
                <w:rFonts w:ascii="Arial" w:eastAsia="Arial Unicode MS" w:hAnsi="Arial" w:cs="Arial Unicode MS"/>
                <w:bCs/>
                <w:spacing w:val="-3"/>
                <w:kern w:val="8"/>
                <w:u w:color="000000"/>
                <w:lang w:eastAsia="en-US"/>
              </w:rPr>
            </w:pPr>
            <w:r w:rsidRPr="004A57C2">
              <w:rPr>
                <w:rFonts w:ascii="Arial" w:eastAsia="Arial Unicode MS" w:hAnsi="Arial" w:cs="Arial Unicode MS"/>
                <w:bCs/>
                <w:spacing w:val="-3"/>
                <w:kern w:val="8"/>
                <w:u w:color="000000"/>
                <w:lang w:eastAsia="en-US"/>
              </w:rPr>
              <w:t xml:space="preserve">This </w:t>
            </w:r>
            <w:r>
              <w:rPr>
                <w:rFonts w:ascii="Arial" w:eastAsia="Arial Unicode MS" w:hAnsi="Arial" w:cs="Arial Unicode MS"/>
                <w:bCs/>
                <w:spacing w:val="-3"/>
                <w:kern w:val="8"/>
                <w:u w:color="000000"/>
                <w:lang w:eastAsia="en-US"/>
              </w:rPr>
              <w:t>document includes</w:t>
            </w:r>
            <w:r w:rsidRPr="004A57C2">
              <w:rPr>
                <w:rFonts w:ascii="Arial" w:eastAsia="Arial Unicode MS" w:hAnsi="Arial" w:cs="Arial Unicode MS"/>
                <w:bCs/>
                <w:spacing w:val="-3"/>
                <w:kern w:val="8"/>
                <w:u w:color="000000"/>
                <w:lang w:eastAsia="en-US"/>
              </w:rPr>
              <w:t xml:space="preserve"> notes to explain </w:t>
            </w:r>
            <w:r>
              <w:rPr>
                <w:rFonts w:ascii="Arial" w:eastAsia="Arial Unicode MS" w:hAnsi="Arial" w:cs="Arial Unicode MS"/>
                <w:bCs/>
                <w:spacing w:val="-3"/>
                <w:kern w:val="8"/>
                <w:u w:color="000000"/>
                <w:lang w:eastAsia="en-US"/>
              </w:rPr>
              <w:t>the r</w:t>
            </w:r>
            <w:r w:rsidRPr="004A57C2">
              <w:rPr>
                <w:rFonts w:ascii="Arial" w:eastAsia="Arial Unicode MS" w:hAnsi="Arial" w:cs="Arial Unicode MS"/>
                <w:bCs/>
                <w:spacing w:val="-3"/>
                <w:kern w:val="8"/>
                <w:u w:color="000000"/>
                <w:lang w:eastAsia="en-US"/>
              </w:rPr>
              <w:t xml:space="preserve">ationale for the </w:t>
            </w:r>
            <w:r w:rsidR="00ED649F">
              <w:rPr>
                <w:rFonts w:ascii="Arial" w:eastAsia="Arial Unicode MS" w:hAnsi="Arial" w:cs="Arial Unicode MS"/>
                <w:bCs/>
                <w:spacing w:val="-3"/>
                <w:kern w:val="8"/>
                <w:u w:color="000000"/>
                <w:lang w:eastAsia="en-US"/>
              </w:rPr>
              <w:t xml:space="preserve">significant </w:t>
            </w:r>
            <w:r w:rsidRPr="004A57C2">
              <w:rPr>
                <w:rFonts w:ascii="Arial" w:eastAsia="Arial Unicode MS" w:hAnsi="Arial" w:cs="Arial Unicode MS"/>
                <w:bCs/>
                <w:spacing w:val="-3"/>
                <w:kern w:val="8"/>
                <w:u w:color="000000"/>
                <w:lang w:eastAsia="en-US"/>
              </w:rPr>
              <w:t>revisions being proposed by the Task Force</w:t>
            </w:r>
            <w:r>
              <w:rPr>
                <w:rFonts w:ascii="Arial" w:eastAsia="Arial Unicode MS" w:hAnsi="Arial" w:cs="Arial Unicode MS"/>
                <w:bCs/>
                <w:spacing w:val="-3"/>
                <w:kern w:val="8"/>
                <w:u w:color="000000"/>
                <w:lang w:eastAsia="en-US"/>
              </w:rPr>
              <w:t xml:space="preserve">.  </w:t>
            </w:r>
          </w:p>
        </w:tc>
      </w:tr>
    </w:tbl>
    <w:p w14:paraId="28070B62" w14:textId="636A454D" w:rsidR="00332651" w:rsidRPr="00332651" w:rsidRDefault="00332651" w:rsidP="004F4698">
      <w:pPr>
        <w:autoSpaceDE/>
        <w:autoSpaceDN/>
        <w:adjustRightInd/>
        <w:spacing w:before="240" w:line="280" w:lineRule="exact"/>
        <w:textAlignment w:val="auto"/>
        <w:rPr>
          <w:rFonts w:ascii="Arial" w:eastAsia="Arial Unicode MS" w:hAnsi="Arial" w:cs="Arial Unicode MS"/>
          <w:b/>
          <w:bCs/>
          <w:caps/>
          <w:spacing w:val="-3"/>
          <w:kern w:val="8"/>
          <w:sz w:val="24"/>
          <w:szCs w:val="24"/>
          <w:u w:color="000000"/>
          <w:lang w:eastAsia="en-US"/>
        </w:rPr>
      </w:pPr>
      <w:r w:rsidRPr="00332651">
        <w:rPr>
          <w:rFonts w:ascii="Arial" w:eastAsia="Arial Unicode MS" w:hAnsi="Arial" w:cs="Arial Unicode MS"/>
          <w:b/>
          <w:bCs/>
          <w:caps/>
          <w:spacing w:val="-3"/>
          <w:kern w:val="8"/>
          <w:sz w:val="24"/>
          <w:szCs w:val="24"/>
          <w:u w:color="000000"/>
          <w:lang w:eastAsia="en-US"/>
        </w:rPr>
        <w:t xml:space="preserve">International Independence Standards </w:t>
      </w:r>
    </w:p>
    <w:p w14:paraId="314C6EE4" w14:textId="77777777" w:rsidR="00332651" w:rsidRPr="00332651" w:rsidRDefault="00332651" w:rsidP="00332651">
      <w:pPr>
        <w:autoSpaceDE/>
        <w:autoSpaceDN/>
        <w:adjustRightInd/>
        <w:spacing w:before="240" w:line="280" w:lineRule="exact"/>
        <w:textAlignment w:val="auto"/>
        <w:rPr>
          <w:rFonts w:ascii="Arial" w:eastAsia="Arial Unicode MS" w:hAnsi="Arial" w:cs="Arial Unicode MS"/>
          <w:b/>
          <w:bCs/>
          <w:spacing w:val="-3"/>
          <w:kern w:val="8"/>
          <w:sz w:val="24"/>
          <w:szCs w:val="24"/>
          <w:u w:color="000000"/>
          <w:lang w:eastAsia="en-US"/>
        </w:rPr>
      </w:pPr>
      <w:r w:rsidRPr="00332651">
        <w:rPr>
          <w:rFonts w:ascii="Arial" w:eastAsia="Arial Unicode MS" w:hAnsi="Arial" w:cs="Arial Unicode MS"/>
          <w:b/>
          <w:bCs/>
          <w:spacing w:val="-3"/>
          <w:kern w:val="8"/>
          <w:sz w:val="24"/>
          <w:szCs w:val="24"/>
          <w:u w:color="000000"/>
          <w:lang w:eastAsia="en-US"/>
        </w:rPr>
        <w:t>PART 4A – INDEPENDENCE FOR AUDIT AND REVIEW ENGAGEMENTS</w:t>
      </w:r>
    </w:p>
    <w:p w14:paraId="5C46F4D2" w14:textId="77777777" w:rsidR="00332651" w:rsidRPr="00332651" w:rsidRDefault="00332651" w:rsidP="00332651">
      <w:pPr>
        <w:autoSpaceDE/>
        <w:autoSpaceDN/>
        <w:adjustRightInd/>
        <w:spacing w:before="240" w:line="280" w:lineRule="exact"/>
        <w:textAlignment w:val="auto"/>
        <w:rPr>
          <w:rFonts w:ascii="Arial" w:eastAsia="Arial Unicode MS" w:hAnsi="Arial" w:cs="Arial Unicode MS"/>
          <w:b/>
          <w:bCs/>
          <w:spacing w:val="-3"/>
          <w:kern w:val="8"/>
          <w:sz w:val="24"/>
          <w:szCs w:val="24"/>
          <w:u w:color="000000"/>
          <w:lang w:eastAsia="en-US"/>
        </w:rPr>
      </w:pPr>
      <w:r w:rsidRPr="00332651">
        <w:rPr>
          <w:rFonts w:ascii="Arial" w:eastAsia="Arial Unicode MS" w:hAnsi="Arial" w:cs="Arial Unicode MS"/>
          <w:b/>
          <w:bCs/>
          <w:spacing w:val="-3"/>
          <w:kern w:val="8"/>
          <w:sz w:val="24"/>
          <w:szCs w:val="24"/>
          <w:u w:color="000000"/>
          <w:lang w:eastAsia="en-US"/>
        </w:rPr>
        <w:t>SECTION 400</w:t>
      </w:r>
    </w:p>
    <w:p w14:paraId="292B0DE2" w14:textId="77777777" w:rsidR="00332651" w:rsidRPr="00332651" w:rsidRDefault="00332651" w:rsidP="00332651">
      <w:pPr>
        <w:keepNext/>
        <w:keepLines/>
        <w:widowControl/>
        <w:autoSpaceDE/>
        <w:autoSpaceDN/>
        <w:adjustRightInd/>
        <w:spacing w:line="280" w:lineRule="exact"/>
        <w:textAlignment w:val="auto"/>
        <w:rPr>
          <w:rFonts w:ascii="Arial" w:hAnsi="Arial" w:cs="Arial"/>
          <w:b/>
          <w:bCs/>
          <w:color w:val="auto"/>
          <w:lang w:eastAsia="en-US"/>
        </w:rPr>
      </w:pPr>
      <w:r>
        <w:rPr>
          <w:rFonts w:ascii="Arial" w:hAnsi="Arial" w:cs="Arial"/>
          <w:b/>
          <w:bCs/>
          <w:color w:val="auto"/>
          <w:lang w:eastAsia="en-US"/>
        </w:rPr>
        <w:t>(</w:t>
      </w:r>
      <w:r w:rsidRPr="00332651">
        <w:rPr>
          <w:rFonts w:ascii="Arial" w:hAnsi="Arial" w:cs="Arial"/>
          <w:b/>
          <w:bCs/>
          <w:color w:val="auto"/>
          <w:lang w:eastAsia="en-US"/>
        </w:rPr>
        <w:t>…</w:t>
      </w:r>
      <w:r>
        <w:rPr>
          <w:rFonts w:ascii="Arial" w:hAnsi="Arial" w:cs="Arial"/>
          <w:b/>
          <w:bCs/>
          <w:color w:val="auto"/>
          <w:lang w:eastAsia="en-US"/>
        </w:rPr>
        <w:t>)</w:t>
      </w:r>
    </w:p>
    <w:p w14:paraId="73C058A9" w14:textId="77777777" w:rsidR="00332651" w:rsidRPr="00332651" w:rsidRDefault="00332651" w:rsidP="00332651">
      <w:pPr>
        <w:keepNext/>
        <w:keepLines/>
        <w:widowControl/>
        <w:autoSpaceDE/>
        <w:autoSpaceDN/>
        <w:adjustRightInd/>
        <w:spacing w:line="280" w:lineRule="exact"/>
        <w:textAlignment w:val="auto"/>
        <w:rPr>
          <w:rFonts w:ascii="Arial" w:hAnsi="Arial" w:cs="Arial"/>
          <w:b/>
          <w:bCs/>
          <w:color w:val="auto"/>
          <w:lang w:eastAsia="en-US"/>
        </w:rPr>
      </w:pPr>
      <w:r w:rsidRPr="00332651">
        <w:rPr>
          <w:rFonts w:ascii="Arial" w:hAnsi="Arial" w:cs="Arial"/>
          <w:b/>
          <w:bCs/>
          <w:color w:val="auto"/>
          <w:lang w:eastAsia="en-US"/>
        </w:rPr>
        <w:t>General</w:t>
      </w:r>
    </w:p>
    <w:p w14:paraId="35164920" w14:textId="77777777" w:rsidR="00C0412A" w:rsidRPr="00A84D85" w:rsidRDefault="00C0412A" w:rsidP="00332651">
      <w:pPr>
        <w:tabs>
          <w:tab w:val="left" w:pos="0"/>
        </w:tabs>
        <w:suppressAutoHyphens/>
        <w:spacing w:line="280" w:lineRule="exact"/>
        <w:ind w:left="1200" w:hanging="1200"/>
        <w:rPr>
          <w:rFonts w:ascii="Arial" w:hAnsi="Arial" w:cs="Arial"/>
          <w:lang w:val="en-GB"/>
        </w:rPr>
      </w:pPr>
      <w:r w:rsidRPr="00A84D85">
        <w:rPr>
          <w:rFonts w:ascii="Arial" w:hAnsi="Arial" w:cs="Arial"/>
          <w:b/>
          <w:bCs/>
          <w:lang w:val="en-GB"/>
        </w:rPr>
        <w:t>R400.11</w:t>
      </w:r>
      <w:r w:rsidRPr="00A84D85">
        <w:rPr>
          <w:rFonts w:ascii="Arial" w:hAnsi="Arial" w:cs="Arial"/>
          <w:i/>
          <w:iCs/>
          <w:lang w:val="en-GB"/>
        </w:rPr>
        <w:tab/>
      </w:r>
      <w:r w:rsidRPr="00A84D85">
        <w:rPr>
          <w:rFonts w:ascii="Arial" w:hAnsi="Arial" w:cs="Arial"/>
          <w:lang w:val="en-GB"/>
        </w:rPr>
        <w:t>A firm performing an audit engagement shall be independent.</w:t>
      </w:r>
    </w:p>
    <w:p w14:paraId="330022AC" w14:textId="77777777" w:rsidR="00C0412A" w:rsidRDefault="00C0412A" w:rsidP="00C0412A">
      <w:pPr>
        <w:tabs>
          <w:tab w:val="left" w:pos="0"/>
        </w:tabs>
        <w:suppressAutoHyphens/>
        <w:spacing w:line="280" w:lineRule="exact"/>
        <w:ind w:left="1200" w:hanging="1200"/>
        <w:rPr>
          <w:ins w:id="1" w:author="Author"/>
          <w:rFonts w:ascii="Arial" w:hAnsi="Arial" w:cs="Arial"/>
          <w:lang w:val="en-GB"/>
        </w:rPr>
      </w:pPr>
      <w:r w:rsidRPr="00A84D85">
        <w:rPr>
          <w:rFonts w:ascii="Arial" w:hAnsi="Arial" w:cs="Arial"/>
          <w:b/>
          <w:bCs/>
          <w:lang w:val="en-GB"/>
        </w:rPr>
        <w:t>R400.12</w:t>
      </w:r>
      <w:r w:rsidRPr="00A84D85">
        <w:rPr>
          <w:rFonts w:ascii="Arial" w:hAnsi="Arial" w:cs="Arial"/>
          <w:b/>
          <w:bCs/>
          <w:lang w:val="en-GB"/>
        </w:rPr>
        <w:tab/>
      </w:r>
      <w:r w:rsidRPr="00A84D85">
        <w:rPr>
          <w:rFonts w:ascii="Arial" w:hAnsi="Arial" w:cs="Arial"/>
          <w:lang w:val="en-GB"/>
        </w:rPr>
        <w:t>A firm shall apply the conceptual framework set out in Section 120 to identify, evaluate and address threats to independence in relation to an audit engagement.</w:t>
      </w:r>
    </w:p>
    <w:p w14:paraId="273EF65B" w14:textId="728C9FAB" w:rsidR="00C0412A" w:rsidRPr="00754DDF" w:rsidRDefault="00C0412A" w:rsidP="00B31519">
      <w:pPr>
        <w:tabs>
          <w:tab w:val="left" w:pos="0"/>
        </w:tabs>
        <w:suppressAutoHyphens/>
        <w:spacing w:before="240" w:line="280" w:lineRule="exact"/>
        <w:ind w:left="1195" w:hanging="1195"/>
        <w:rPr>
          <w:ins w:id="2" w:author="Author"/>
          <w:rFonts w:ascii="Arial" w:hAnsi="Arial" w:cs="Arial"/>
          <w:b/>
        </w:rPr>
      </w:pPr>
      <w:ins w:id="3" w:author="Author">
        <w:r w:rsidRPr="00754DDF">
          <w:rPr>
            <w:rFonts w:ascii="Arial" w:hAnsi="Arial" w:cs="Arial"/>
            <w:b/>
          </w:rPr>
          <w:t>Prohibition on Assuming Management Responsibilities</w:t>
        </w:r>
      </w:ins>
      <w:r>
        <w:rPr>
          <w:rFonts w:ascii="Arial" w:hAnsi="Arial" w:cs="Arial"/>
          <w:b/>
        </w:rPr>
        <w:t xml:space="preserve"> </w:t>
      </w:r>
    </w:p>
    <w:p w14:paraId="357DBAAE" w14:textId="32B3BC47" w:rsidR="00C0412A" w:rsidRPr="00B31519" w:rsidRDefault="00B31519" w:rsidP="00C0412A">
      <w:pPr>
        <w:tabs>
          <w:tab w:val="left" w:pos="0"/>
        </w:tabs>
        <w:suppressAutoHyphens/>
        <w:spacing w:line="280" w:lineRule="exact"/>
        <w:ind w:left="1200" w:hanging="1200"/>
        <w:rPr>
          <w:rFonts w:ascii="Arial" w:hAnsi="Arial" w:cs="Arial"/>
        </w:rPr>
      </w:pPr>
      <w:del w:id="4" w:author="Author">
        <w:r w:rsidDel="00B31519">
          <w:rPr>
            <w:rFonts w:ascii="Arial" w:hAnsi="Arial" w:cs="Arial"/>
            <w:b/>
          </w:rPr>
          <w:delText xml:space="preserve">R600.7 </w:delText>
        </w:r>
      </w:del>
      <w:ins w:id="5" w:author="Author">
        <w:r w:rsidR="00C0412A" w:rsidRPr="00754DDF">
          <w:rPr>
            <w:rFonts w:ascii="Arial" w:hAnsi="Arial" w:cs="Arial"/>
            <w:b/>
          </w:rPr>
          <w:t>R400.13</w:t>
        </w:r>
        <w:r w:rsidR="00C0412A" w:rsidRPr="00754DDF">
          <w:rPr>
            <w:rFonts w:ascii="Arial" w:hAnsi="Arial" w:cs="Arial"/>
          </w:rPr>
          <w:tab/>
        </w:r>
      </w:ins>
      <w:r w:rsidR="00C0412A" w:rsidRPr="00754DDF">
        <w:rPr>
          <w:rFonts w:ascii="Arial" w:hAnsi="Arial" w:cs="Arial"/>
        </w:rPr>
        <w:t xml:space="preserve">A firm or a network firm shall not assume a management responsibility </w:t>
      </w:r>
      <w:r w:rsidR="00C0412A" w:rsidRPr="00B31519">
        <w:rPr>
          <w:rFonts w:ascii="Arial" w:hAnsi="Arial" w:cs="Arial"/>
        </w:rPr>
        <w:t xml:space="preserve">for an audit client. </w:t>
      </w:r>
    </w:p>
    <w:p w14:paraId="336F72D6" w14:textId="1FA6E609" w:rsidR="00C0412A" w:rsidRDefault="00B31519" w:rsidP="00C0412A">
      <w:pPr>
        <w:tabs>
          <w:tab w:val="left" w:pos="0"/>
        </w:tabs>
        <w:suppressAutoHyphens/>
        <w:spacing w:line="280" w:lineRule="exact"/>
        <w:ind w:left="1200" w:hanging="1200"/>
        <w:rPr>
          <w:rFonts w:ascii="Arial" w:hAnsi="Arial" w:cs="Arial"/>
        </w:rPr>
      </w:pPr>
      <w:del w:id="6" w:author="Author">
        <w:r w:rsidDel="00B31519">
          <w:rPr>
            <w:rFonts w:ascii="Arial" w:hAnsi="Arial" w:cs="Arial"/>
          </w:rPr>
          <w:delText xml:space="preserve">600.7 A1 </w:delText>
        </w:r>
      </w:del>
      <w:ins w:id="7" w:author="Author">
        <w:r w:rsidR="00C0412A" w:rsidRPr="00754DDF">
          <w:rPr>
            <w:rFonts w:ascii="Arial" w:hAnsi="Arial" w:cs="Arial"/>
          </w:rPr>
          <w:t>400.13 A1</w:t>
        </w:r>
        <w:r w:rsidR="00C0412A" w:rsidRPr="00754DDF">
          <w:rPr>
            <w:rFonts w:ascii="Arial" w:hAnsi="Arial" w:cs="Arial"/>
          </w:rPr>
          <w:tab/>
        </w:r>
      </w:ins>
      <w:r w:rsidR="00C0412A" w:rsidRPr="00754DDF">
        <w:rPr>
          <w:rFonts w:ascii="Arial" w:hAnsi="Arial" w:cs="Arial"/>
        </w:rPr>
        <w:t xml:space="preserve">Management responsibilities involve controlling, leading and directing an entity, including making decisions regarding the acquisition, deployment and control of human, financial, technological, physical and intangible resources. </w:t>
      </w:r>
    </w:p>
    <w:p w14:paraId="57568DFA" w14:textId="6C6F2231" w:rsidR="001319F7" w:rsidRPr="001319F7" w:rsidRDefault="00B31519" w:rsidP="00C0412A">
      <w:pPr>
        <w:tabs>
          <w:tab w:val="left" w:pos="0"/>
        </w:tabs>
        <w:suppressAutoHyphens/>
        <w:spacing w:line="280" w:lineRule="exact"/>
        <w:ind w:left="1200" w:hanging="1200"/>
        <w:rPr>
          <w:ins w:id="8" w:author="Author"/>
          <w:rFonts w:ascii="Arial" w:hAnsi="Arial" w:cs="Arial"/>
          <w:bCs/>
        </w:rPr>
      </w:pPr>
      <w:del w:id="9" w:author="Author">
        <w:r w:rsidDel="00B31519">
          <w:rPr>
            <w:rFonts w:ascii="Arial" w:hAnsi="Arial" w:cs="Arial"/>
            <w:bCs/>
          </w:rPr>
          <w:delText xml:space="preserve">600.7 A2 </w:delText>
        </w:r>
      </w:del>
      <w:ins w:id="10" w:author="Author">
        <w:r w:rsidR="001319F7" w:rsidRPr="001319F7">
          <w:rPr>
            <w:rFonts w:ascii="Arial" w:hAnsi="Arial" w:cs="Arial"/>
            <w:bCs/>
          </w:rPr>
          <w:t>400.13 A2</w:t>
        </w:r>
        <w:r w:rsidR="001319F7" w:rsidRPr="001319F7">
          <w:rPr>
            <w:rFonts w:ascii="Arial" w:hAnsi="Arial" w:cs="Arial"/>
            <w:bCs/>
          </w:rPr>
          <w:tab/>
        </w:r>
      </w:ins>
      <w:r w:rsidR="001319F7" w:rsidRPr="001319F7">
        <w:rPr>
          <w:rFonts w:ascii="Arial" w:hAnsi="Arial" w:cs="Arial"/>
          <w:bCs/>
        </w:rPr>
        <w:t xml:space="preserve">Providing a </w:t>
      </w:r>
      <w:del w:id="11" w:author="Author">
        <w:r w:rsidR="001319F7" w:rsidRPr="001319F7" w:rsidDel="00AD4CA1">
          <w:rPr>
            <w:rFonts w:ascii="Arial" w:hAnsi="Arial" w:cs="Arial"/>
            <w:bCs/>
          </w:rPr>
          <w:delText>non-</w:delText>
        </w:r>
        <w:r w:rsidR="001319F7" w:rsidRPr="000E5845" w:rsidDel="00AD4CA1">
          <w:rPr>
            <w:rFonts w:ascii="Arial" w:hAnsi="Arial" w:cs="Arial"/>
            <w:bCs/>
          </w:rPr>
          <w:delText>assurance</w:delText>
        </w:r>
      </w:del>
      <w:ins w:id="12" w:author="Author">
        <w:r w:rsidR="00AD4CA1" w:rsidRPr="000E5845">
          <w:rPr>
            <w:rFonts w:ascii="Arial" w:hAnsi="Arial" w:cs="Arial"/>
            <w:bCs/>
          </w:rPr>
          <w:t>professional</w:t>
        </w:r>
      </w:ins>
      <w:r w:rsidR="001319F7" w:rsidRPr="000E5845">
        <w:rPr>
          <w:rFonts w:ascii="Arial" w:hAnsi="Arial" w:cs="Arial"/>
          <w:bCs/>
        </w:rPr>
        <w:t xml:space="preserve"> service to an audit</w:t>
      </w:r>
      <w:r w:rsidR="001319F7" w:rsidRPr="001319F7">
        <w:rPr>
          <w:rFonts w:ascii="Arial" w:hAnsi="Arial" w:cs="Arial"/>
          <w:bCs/>
        </w:rPr>
        <w:t xml:space="preserve"> client creates self-review and self-interest threats if the firm or network firm assumes a management responsibility when performing the service. Assuming a management responsibility also creates a </w:t>
      </w:r>
      <w:proofErr w:type="gramStart"/>
      <w:r w:rsidR="001319F7" w:rsidRPr="001319F7">
        <w:rPr>
          <w:rFonts w:ascii="Arial" w:hAnsi="Arial" w:cs="Arial"/>
          <w:bCs/>
        </w:rPr>
        <w:t>familiarity</w:t>
      </w:r>
      <w:proofErr w:type="gramEnd"/>
      <w:r w:rsidR="001319F7" w:rsidRPr="001319F7">
        <w:rPr>
          <w:rFonts w:ascii="Arial" w:hAnsi="Arial" w:cs="Arial"/>
          <w:bCs/>
        </w:rPr>
        <w:t xml:space="preserve"> threat and might create an advocacy threat because the firm or network firm becomes too closely aligned with the views and interests of management.</w:t>
      </w:r>
    </w:p>
    <w:p w14:paraId="55955C79" w14:textId="315A3DC2" w:rsidR="00C0412A" w:rsidRPr="00754DDF" w:rsidRDefault="00B31519" w:rsidP="00C0412A">
      <w:pPr>
        <w:tabs>
          <w:tab w:val="left" w:pos="0"/>
        </w:tabs>
        <w:suppressAutoHyphens/>
        <w:spacing w:line="280" w:lineRule="exact"/>
        <w:ind w:left="1200" w:hanging="1200"/>
        <w:rPr>
          <w:rFonts w:ascii="Arial" w:hAnsi="Arial" w:cs="Arial"/>
        </w:rPr>
      </w:pPr>
      <w:del w:id="13" w:author="Author">
        <w:r w:rsidDel="00B31519">
          <w:rPr>
            <w:rFonts w:ascii="Arial" w:hAnsi="Arial" w:cs="Arial"/>
          </w:rPr>
          <w:delText xml:space="preserve">600.7 A3 </w:delText>
        </w:r>
      </w:del>
      <w:ins w:id="14" w:author="Author">
        <w:r w:rsidR="00C0412A" w:rsidRPr="00754DDF">
          <w:rPr>
            <w:rFonts w:ascii="Arial" w:hAnsi="Arial" w:cs="Arial"/>
          </w:rPr>
          <w:t>400.13 A</w:t>
        </w:r>
        <w:r w:rsidR="002D7714">
          <w:rPr>
            <w:rFonts w:ascii="Arial" w:hAnsi="Arial" w:cs="Arial"/>
          </w:rPr>
          <w:t>3</w:t>
        </w:r>
        <w:r w:rsidR="00C0412A" w:rsidRPr="00754DDF">
          <w:rPr>
            <w:rFonts w:ascii="Arial" w:hAnsi="Arial" w:cs="Arial"/>
          </w:rPr>
          <w:tab/>
        </w:r>
      </w:ins>
      <w:r w:rsidR="00C0412A" w:rsidRPr="00754DDF">
        <w:rPr>
          <w:rFonts w:ascii="Arial" w:hAnsi="Arial" w:cs="Arial"/>
        </w:rPr>
        <w:t>Determining whether an activity is a management responsibility depends on the circumstances and requires the exercise of professional judgment. Examples of activities that would be considered a management responsibility include:</w:t>
      </w:r>
    </w:p>
    <w:p w14:paraId="5E097AE7" w14:textId="77777777" w:rsidR="00C0412A" w:rsidRPr="00754DDF" w:rsidRDefault="00C0412A" w:rsidP="002679D3">
      <w:pPr>
        <w:numPr>
          <w:ilvl w:val="0"/>
          <w:numId w:val="8"/>
        </w:numPr>
        <w:tabs>
          <w:tab w:val="left" w:pos="0"/>
        </w:tabs>
        <w:suppressAutoHyphens/>
        <w:spacing w:line="280" w:lineRule="exact"/>
        <w:rPr>
          <w:rFonts w:ascii="Arial" w:hAnsi="Arial" w:cs="Arial"/>
        </w:rPr>
      </w:pPr>
      <w:r w:rsidRPr="00754DDF">
        <w:rPr>
          <w:rFonts w:ascii="Arial" w:hAnsi="Arial" w:cs="Arial"/>
        </w:rPr>
        <w:t>Setting policies and strategic direction.</w:t>
      </w:r>
    </w:p>
    <w:p w14:paraId="2CBCCDCE" w14:textId="77777777" w:rsidR="00C0412A" w:rsidRPr="00754DDF" w:rsidRDefault="00C0412A" w:rsidP="002679D3">
      <w:pPr>
        <w:numPr>
          <w:ilvl w:val="0"/>
          <w:numId w:val="8"/>
        </w:numPr>
        <w:tabs>
          <w:tab w:val="left" w:pos="0"/>
        </w:tabs>
        <w:suppressAutoHyphens/>
        <w:spacing w:line="280" w:lineRule="exact"/>
        <w:rPr>
          <w:rFonts w:ascii="Arial" w:hAnsi="Arial" w:cs="Arial"/>
        </w:rPr>
      </w:pPr>
      <w:r w:rsidRPr="00754DDF">
        <w:rPr>
          <w:rFonts w:ascii="Arial" w:hAnsi="Arial" w:cs="Arial"/>
        </w:rPr>
        <w:t>Hiring or dismissing employees.</w:t>
      </w:r>
    </w:p>
    <w:p w14:paraId="6230222A" w14:textId="77777777" w:rsidR="00C0412A" w:rsidRPr="00754DDF" w:rsidRDefault="00C0412A" w:rsidP="002679D3">
      <w:pPr>
        <w:numPr>
          <w:ilvl w:val="0"/>
          <w:numId w:val="8"/>
        </w:numPr>
        <w:tabs>
          <w:tab w:val="left" w:pos="0"/>
        </w:tabs>
        <w:suppressAutoHyphens/>
        <w:spacing w:line="280" w:lineRule="exact"/>
        <w:rPr>
          <w:rFonts w:ascii="Arial" w:hAnsi="Arial" w:cs="Arial"/>
        </w:rPr>
      </w:pPr>
      <w:r w:rsidRPr="00754DDF">
        <w:rPr>
          <w:rFonts w:ascii="Arial" w:hAnsi="Arial" w:cs="Arial"/>
        </w:rPr>
        <w:t>Directing and taking responsibility for the actions of employees in relation to the employees’ work for the entity.</w:t>
      </w:r>
    </w:p>
    <w:p w14:paraId="6B9B864A" w14:textId="77777777" w:rsidR="00C0412A" w:rsidRPr="00754DDF" w:rsidRDefault="00C0412A" w:rsidP="002679D3">
      <w:pPr>
        <w:numPr>
          <w:ilvl w:val="0"/>
          <w:numId w:val="8"/>
        </w:numPr>
        <w:tabs>
          <w:tab w:val="left" w:pos="0"/>
        </w:tabs>
        <w:suppressAutoHyphens/>
        <w:spacing w:line="280" w:lineRule="exact"/>
        <w:rPr>
          <w:rFonts w:ascii="Arial" w:hAnsi="Arial" w:cs="Arial"/>
        </w:rPr>
      </w:pPr>
      <w:r w:rsidRPr="00754DDF">
        <w:rPr>
          <w:rFonts w:ascii="Arial" w:hAnsi="Arial" w:cs="Arial"/>
        </w:rPr>
        <w:t>Authorizing transactions.</w:t>
      </w:r>
    </w:p>
    <w:p w14:paraId="487BA757" w14:textId="77777777" w:rsidR="00C0412A" w:rsidRPr="00754DDF" w:rsidRDefault="00C0412A" w:rsidP="002679D3">
      <w:pPr>
        <w:numPr>
          <w:ilvl w:val="0"/>
          <w:numId w:val="8"/>
        </w:numPr>
        <w:tabs>
          <w:tab w:val="left" w:pos="0"/>
        </w:tabs>
        <w:suppressAutoHyphens/>
        <w:spacing w:line="280" w:lineRule="exact"/>
        <w:rPr>
          <w:rFonts w:ascii="Arial" w:hAnsi="Arial" w:cs="Arial"/>
        </w:rPr>
      </w:pPr>
      <w:r w:rsidRPr="00754DDF">
        <w:rPr>
          <w:rFonts w:ascii="Arial" w:hAnsi="Arial" w:cs="Arial"/>
        </w:rPr>
        <w:t>Controlling or managing bank accounts or investments.</w:t>
      </w:r>
    </w:p>
    <w:p w14:paraId="4ACF8228" w14:textId="77777777" w:rsidR="00C0412A" w:rsidRPr="00754DDF" w:rsidRDefault="00C0412A" w:rsidP="002679D3">
      <w:pPr>
        <w:numPr>
          <w:ilvl w:val="0"/>
          <w:numId w:val="8"/>
        </w:numPr>
        <w:tabs>
          <w:tab w:val="left" w:pos="0"/>
        </w:tabs>
        <w:suppressAutoHyphens/>
        <w:spacing w:line="280" w:lineRule="exact"/>
        <w:rPr>
          <w:rFonts w:ascii="Arial" w:hAnsi="Arial" w:cs="Arial"/>
        </w:rPr>
      </w:pPr>
      <w:r w:rsidRPr="00754DDF">
        <w:rPr>
          <w:rFonts w:ascii="Arial" w:hAnsi="Arial" w:cs="Arial"/>
        </w:rPr>
        <w:t xml:space="preserve">Deciding which recommendations of the firm or network firm or other third parties to implement. </w:t>
      </w:r>
    </w:p>
    <w:p w14:paraId="15C1124C" w14:textId="77777777" w:rsidR="00C0412A" w:rsidRPr="00754DDF" w:rsidRDefault="00C0412A" w:rsidP="002679D3">
      <w:pPr>
        <w:numPr>
          <w:ilvl w:val="0"/>
          <w:numId w:val="8"/>
        </w:numPr>
        <w:tabs>
          <w:tab w:val="left" w:pos="0"/>
        </w:tabs>
        <w:suppressAutoHyphens/>
        <w:spacing w:line="280" w:lineRule="exact"/>
        <w:rPr>
          <w:rFonts w:ascii="Arial" w:hAnsi="Arial" w:cs="Arial"/>
        </w:rPr>
      </w:pPr>
      <w:r w:rsidRPr="00754DDF">
        <w:rPr>
          <w:rFonts w:ascii="Arial" w:hAnsi="Arial" w:cs="Arial"/>
        </w:rPr>
        <w:t>Reporting to those charged with governance on behalf of management.</w:t>
      </w:r>
    </w:p>
    <w:p w14:paraId="2AE7B851" w14:textId="77777777" w:rsidR="00C0412A" w:rsidRPr="00754DDF" w:rsidRDefault="00C0412A" w:rsidP="002679D3">
      <w:pPr>
        <w:numPr>
          <w:ilvl w:val="0"/>
          <w:numId w:val="8"/>
        </w:numPr>
        <w:tabs>
          <w:tab w:val="left" w:pos="0"/>
        </w:tabs>
        <w:suppressAutoHyphens/>
        <w:spacing w:line="280" w:lineRule="exact"/>
        <w:rPr>
          <w:rFonts w:ascii="Arial" w:hAnsi="Arial" w:cs="Arial"/>
        </w:rPr>
      </w:pPr>
      <w:r w:rsidRPr="00754DDF">
        <w:rPr>
          <w:rFonts w:ascii="Arial" w:hAnsi="Arial" w:cs="Arial"/>
        </w:rPr>
        <w:lastRenderedPageBreak/>
        <w:t xml:space="preserve">Taking responsibility for: </w:t>
      </w:r>
    </w:p>
    <w:p w14:paraId="1696B293" w14:textId="77777777" w:rsidR="00C0412A" w:rsidRPr="00754DDF" w:rsidRDefault="00C0412A" w:rsidP="002679D3">
      <w:pPr>
        <w:numPr>
          <w:ilvl w:val="1"/>
          <w:numId w:val="10"/>
        </w:numPr>
        <w:tabs>
          <w:tab w:val="left" w:pos="0"/>
        </w:tabs>
        <w:suppressAutoHyphens/>
        <w:spacing w:line="280" w:lineRule="exact"/>
        <w:rPr>
          <w:rFonts w:ascii="Arial" w:hAnsi="Arial" w:cs="Arial"/>
        </w:rPr>
      </w:pPr>
      <w:r w:rsidRPr="00754DDF">
        <w:rPr>
          <w:rFonts w:ascii="Arial" w:hAnsi="Arial" w:cs="Arial"/>
        </w:rPr>
        <w:t>The preparation and fair presentation of the financial statements in accordance with the applicable financial reporting framework.</w:t>
      </w:r>
    </w:p>
    <w:p w14:paraId="2E4D7F41" w14:textId="77777777" w:rsidR="00C0412A" w:rsidRPr="00754DDF" w:rsidRDefault="00C0412A" w:rsidP="002679D3">
      <w:pPr>
        <w:numPr>
          <w:ilvl w:val="1"/>
          <w:numId w:val="10"/>
        </w:numPr>
        <w:tabs>
          <w:tab w:val="left" w:pos="0"/>
        </w:tabs>
        <w:suppressAutoHyphens/>
        <w:spacing w:line="280" w:lineRule="exact"/>
        <w:rPr>
          <w:rFonts w:ascii="Arial" w:hAnsi="Arial" w:cs="Arial"/>
        </w:rPr>
      </w:pPr>
      <w:r w:rsidRPr="00754DDF">
        <w:rPr>
          <w:rFonts w:ascii="Arial" w:hAnsi="Arial" w:cs="Arial"/>
        </w:rPr>
        <w:t>Designing, implementing, monitoring or maintaining internal control.</w:t>
      </w:r>
    </w:p>
    <w:p w14:paraId="363CC528" w14:textId="0BC8A66B" w:rsidR="008B6B6E" w:rsidRPr="008B6B6E" w:rsidRDefault="008B6B6E" w:rsidP="005C2C87">
      <w:pPr>
        <w:tabs>
          <w:tab w:val="left" w:pos="0"/>
        </w:tabs>
        <w:suppressAutoHyphens/>
        <w:spacing w:before="240" w:line="280" w:lineRule="exact"/>
        <w:ind w:left="1195" w:hanging="1195"/>
        <w:rPr>
          <w:ins w:id="15" w:author="Author"/>
          <w:rFonts w:ascii="Arial" w:hAnsi="Arial" w:cs="Arial"/>
          <w:i/>
          <w:lang w:val="en-GB"/>
        </w:rPr>
      </w:pPr>
      <w:ins w:id="16" w:author="Author">
        <w:r w:rsidRPr="008B6B6E">
          <w:rPr>
            <w:rFonts w:ascii="Arial" w:hAnsi="Arial" w:cs="Arial"/>
            <w:i/>
            <w:lang w:val="en-GB"/>
          </w:rPr>
          <w:t>Providing Advice and Recommendations to Assist Management</w:t>
        </w:r>
      </w:ins>
    </w:p>
    <w:p w14:paraId="61E2F9C8" w14:textId="37D540FC" w:rsidR="002D31CB" w:rsidRPr="00A84D85" w:rsidRDefault="002D31CB" w:rsidP="002D31CB">
      <w:pPr>
        <w:tabs>
          <w:tab w:val="left" w:pos="0"/>
        </w:tabs>
        <w:suppressAutoHyphens/>
        <w:spacing w:line="280" w:lineRule="exact"/>
        <w:ind w:left="1200" w:hanging="1200"/>
        <w:rPr>
          <w:rFonts w:ascii="Arial" w:hAnsi="Arial" w:cs="Arial"/>
          <w:lang w:val="en-GB"/>
        </w:rPr>
      </w:pPr>
      <w:del w:id="17" w:author="Author">
        <w:r w:rsidRPr="008B6B6E" w:rsidDel="00A34802">
          <w:rPr>
            <w:rFonts w:ascii="Arial" w:hAnsi="Arial" w:cs="Arial"/>
            <w:lang w:val="en-GB"/>
          </w:rPr>
          <w:delText>600.</w:delText>
        </w:r>
        <w:r w:rsidRPr="00A84D85" w:rsidDel="00A34802">
          <w:rPr>
            <w:rFonts w:ascii="Arial" w:hAnsi="Arial" w:cs="Arial"/>
            <w:lang w:val="en-GB"/>
          </w:rPr>
          <w:delText>7 A4</w:delText>
        </w:r>
      </w:del>
      <w:ins w:id="18" w:author="Author">
        <w:r w:rsidR="00A34802">
          <w:rPr>
            <w:rFonts w:ascii="Arial" w:hAnsi="Arial" w:cs="Arial"/>
            <w:lang w:val="en-GB"/>
          </w:rPr>
          <w:t xml:space="preserve"> 400.14 A1</w:t>
        </w:r>
      </w:ins>
      <w:r w:rsidRPr="00A84D85">
        <w:rPr>
          <w:rFonts w:ascii="Arial" w:hAnsi="Arial" w:cs="Arial"/>
          <w:lang w:val="en-GB"/>
        </w:rPr>
        <w:tab/>
      </w:r>
      <w:ins w:id="19" w:author="Author">
        <w:r w:rsidRPr="001C3B23">
          <w:rPr>
            <w:rFonts w:ascii="Arial" w:hAnsi="Arial" w:cs="Arial"/>
            <w:lang w:val="en-GB"/>
          </w:rPr>
          <w:t xml:space="preserve">Provided that the firm or network firm is satisfied that client management makes all judgments and decisions that are the responsibility of management, </w:t>
        </w:r>
        <w:r w:rsidR="00756F1F">
          <w:rPr>
            <w:rFonts w:ascii="Arial" w:hAnsi="Arial" w:cs="Arial"/>
            <w:lang w:val="en-GB"/>
          </w:rPr>
          <w:t xml:space="preserve">firms and network firms might </w:t>
        </w:r>
        <w:del w:id="20" w:author="Author">
          <w:r w:rsidR="008B6B6E" w:rsidDel="000E5845">
            <w:rPr>
              <w:rFonts w:ascii="Arial" w:hAnsi="Arial" w:cs="Arial"/>
              <w:lang w:val="en-GB"/>
            </w:rPr>
            <w:delText>p</w:delText>
          </w:r>
        </w:del>
      </w:ins>
      <w:del w:id="21" w:author="Author">
        <w:r w:rsidRPr="00A84D85" w:rsidDel="000E5845">
          <w:rPr>
            <w:rFonts w:ascii="Arial" w:hAnsi="Arial" w:cs="Arial"/>
            <w:lang w:val="en-GB"/>
          </w:rPr>
          <w:delText>Provid</w:delText>
        </w:r>
        <w:r w:rsidRPr="00A84D85" w:rsidDel="00756F1F">
          <w:rPr>
            <w:rFonts w:ascii="Arial" w:hAnsi="Arial" w:cs="Arial"/>
            <w:lang w:val="en-GB"/>
          </w:rPr>
          <w:delText>ing</w:delText>
        </w:r>
      </w:del>
      <w:ins w:id="22" w:author="Author">
        <w:r w:rsidR="000E5845">
          <w:rPr>
            <w:rFonts w:ascii="Arial" w:hAnsi="Arial" w:cs="Arial"/>
            <w:lang w:val="en-GB"/>
          </w:rPr>
          <w:t>the provisions of</w:t>
        </w:r>
      </w:ins>
      <w:r w:rsidRPr="00A84D85">
        <w:rPr>
          <w:rFonts w:ascii="Arial" w:hAnsi="Arial" w:cs="Arial"/>
          <w:lang w:val="en-GB"/>
        </w:rPr>
        <w:t xml:space="preserve"> advice and recommendations to assist the management of an audit client in discharging its responsibilities is not assuming a management responsibility. </w:t>
      </w:r>
      <w:ins w:id="23" w:author="Author">
        <w:r w:rsidR="00A34802">
          <w:rPr>
            <w:rFonts w:ascii="Arial" w:hAnsi="Arial" w:cs="Arial"/>
            <w:lang w:val="en-GB"/>
          </w:rPr>
          <w:t>For example, a firm or network firm might provide advice and recommendations when providing a non-assurance service to an audit client. In such circumstances, the requirements in Section 600 appl</w:t>
        </w:r>
        <w:r w:rsidR="000E5845">
          <w:rPr>
            <w:rFonts w:ascii="Arial" w:hAnsi="Arial" w:cs="Arial"/>
            <w:lang w:val="en-GB"/>
          </w:rPr>
          <w:t>y</w:t>
        </w:r>
        <w:r w:rsidR="00A34802">
          <w:rPr>
            <w:rFonts w:ascii="Arial" w:hAnsi="Arial" w:cs="Arial"/>
            <w:lang w:val="en-GB"/>
          </w:rPr>
          <w:t xml:space="preserve">. </w:t>
        </w:r>
      </w:ins>
      <w:del w:id="24" w:author="Author">
        <w:r w:rsidRPr="00A84D85" w:rsidDel="00756F1F">
          <w:rPr>
            <w:rFonts w:ascii="Arial" w:hAnsi="Arial" w:cs="Arial"/>
            <w:lang w:val="en-GB"/>
          </w:rPr>
          <w:delText>(Ref: Para. R600.7 to 600.7 A3).</w:delText>
        </w:r>
        <w:r w:rsidDel="00756F1F">
          <w:rPr>
            <w:rFonts w:ascii="Arial" w:hAnsi="Arial" w:cs="Arial"/>
            <w:lang w:val="en-GB"/>
          </w:rPr>
          <w:delText xml:space="preserve"> </w:delText>
        </w:r>
      </w:del>
    </w:p>
    <w:p w14:paraId="5B955249" w14:textId="1C9CC6A8" w:rsidR="002D31CB" w:rsidRPr="00A84D85" w:rsidRDefault="002D31CB" w:rsidP="002D31CB">
      <w:pPr>
        <w:tabs>
          <w:tab w:val="left" w:pos="0"/>
        </w:tabs>
        <w:suppressAutoHyphens/>
        <w:spacing w:line="280" w:lineRule="exact"/>
        <w:ind w:left="1200" w:hanging="1200"/>
        <w:rPr>
          <w:rFonts w:ascii="Arial" w:hAnsi="Arial" w:cs="Arial"/>
          <w:lang w:val="en-GB"/>
        </w:rPr>
      </w:pPr>
      <w:del w:id="25" w:author="Author">
        <w:r w:rsidRPr="00A84D85" w:rsidDel="00A34802">
          <w:rPr>
            <w:rFonts w:ascii="Arial" w:hAnsi="Arial" w:cs="Arial"/>
            <w:b/>
            <w:bCs/>
            <w:lang w:val="en-GB"/>
          </w:rPr>
          <w:delText>R600.8</w:delText>
        </w:r>
      </w:del>
      <w:ins w:id="26" w:author="Author">
        <w:r w:rsidR="00A34802">
          <w:rPr>
            <w:rFonts w:ascii="Arial" w:hAnsi="Arial" w:cs="Arial"/>
            <w:b/>
            <w:bCs/>
            <w:lang w:val="en-GB"/>
          </w:rPr>
          <w:t xml:space="preserve"> R400.15</w:t>
        </w:r>
      </w:ins>
      <w:r w:rsidRPr="00A84D85">
        <w:rPr>
          <w:rFonts w:ascii="Arial" w:hAnsi="Arial" w:cs="Arial"/>
          <w:b/>
          <w:bCs/>
          <w:lang w:val="en-GB"/>
        </w:rPr>
        <w:tab/>
      </w:r>
      <w:ins w:id="27" w:author="Author">
        <w:r w:rsidRPr="001D5CA7">
          <w:rPr>
            <w:rFonts w:ascii="Arial" w:hAnsi="Arial" w:cs="Arial"/>
            <w:lang w:val="en-GB"/>
          </w:rPr>
          <w:t>To be satisfied that client management makes all judgments and decisions that are the responsibility of management</w:t>
        </w:r>
        <w:r w:rsidR="008B6B6E">
          <w:rPr>
            <w:rFonts w:ascii="Arial" w:hAnsi="Arial" w:cs="Arial"/>
            <w:lang w:val="en-GB"/>
          </w:rPr>
          <w:t>,</w:t>
        </w:r>
        <w:r w:rsidRPr="001D5CA7">
          <w:rPr>
            <w:rFonts w:ascii="Arial" w:hAnsi="Arial" w:cs="Arial"/>
            <w:lang w:val="en-GB"/>
          </w:rPr>
          <w:t xml:space="preserve"> </w:t>
        </w:r>
        <w:r w:rsidR="008B6B6E" w:rsidRPr="008B6B6E">
          <w:rPr>
            <w:rFonts w:ascii="Arial" w:hAnsi="Arial" w:cs="Arial"/>
            <w:lang w:val="en-GB"/>
          </w:rPr>
          <w:t>when providing advice and recommendation to the management</w:t>
        </w:r>
        <w:r w:rsidR="008B6B6E">
          <w:rPr>
            <w:rFonts w:ascii="Arial" w:hAnsi="Arial" w:cs="Arial"/>
            <w:lang w:val="en-GB"/>
          </w:rPr>
          <w:t xml:space="preserve">, </w:t>
        </w:r>
        <w:r w:rsidRPr="001D5CA7">
          <w:rPr>
            <w:rFonts w:ascii="Arial" w:hAnsi="Arial" w:cs="Arial"/>
            <w:lang w:val="en-GB"/>
          </w:rPr>
          <w:t>the firm or network form shall ensure that the audit client's management</w:t>
        </w:r>
      </w:ins>
      <w:del w:id="28" w:author="Author">
        <w:r w:rsidRPr="00A84D85" w:rsidDel="001D5CA7">
          <w:rPr>
            <w:rFonts w:ascii="Arial" w:hAnsi="Arial" w:cs="Arial"/>
            <w:lang w:val="en-GB"/>
          </w:rPr>
          <w:delText>To avoid</w:delText>
        </w:r>
        <w:r w:rsidRPr="00A84D85" w:rsidDel="001D5CA7">
          <w:rPr>
            <w:rFonts w:ascii="Arial" w:hAnsi="Arial" w:cs="Arial"/>
            <w:b/>
            <w:bCs/>
            <w:lang w:val="en-GB"/>
          </w:rPr>
          <w:delText xml:space="preserve"> </w:delText>
        </w:r>
        <w:r w:rsidRPr="00A84D85" w:rsidDel="001D5CA7">
          <w:rPr>
            <w:rFonts w:ascii="Arial" w:hAnsi="Arial" w:cs="Arial"/>
            <w:lang w:val="en-GB"/>
          </w:rPr>
          <w:delText>assuming a management responsibility when providing any non-assurance service to an audit client, the firm shall be satisfied that client management makes all judgments and decisions that are the proper responsibility of management. This includes ensuring that the client’s management</w:delText>
        </w:r>
      </w:del>
      <w:r w:rsidRPr="00A84D85">
        <w:rPr>
          <w:rFonts w:ascii="Arial" w:hAnsi="Arial" w:cs="Arial"/>
          <w:lang w:val="en-GB"/>
        </w:rPr>
        <w:t>:</w:t>
      </w:r>
    </w:p>
    <w:p w14:paraId="0A829230" w14:textId="77777777" w:rsidR="002D31CB" w:rsidRPr="00A84D85" w:rsidRDefault="002D31CB" w:rsidP="002D31CB">
      <w:pPr>
        <w:tabs>
          <w:tab w:val="left" w:pos="1267"/>
        </w:tabs>
        <w:suppressAutoHyphens/>
        <w:spacing w:line="280" w:lineRule="exact"/>
        <w:ind w:left="1740" w:hanging="547"/>
        <w:rPr>
          <w:rFonts w:ascii="Arial" w:hAnsi="Arial" w:cs="Arial"/>
        </w:rPr>
      </w:pPr>
      <w:r w:rsidRPr="00A84D85">
        <w:rPr>
          <w:rFonts w:ascii="Arial" w:hAnsi="Arial" w:cs="Arial"/>
          <w:b/>
          <w:bCs/>
        </w:rPr>
        <w:t>(a)</w:t>
      </w:r>
      <w:r w:rsidRPr="00A84D85">
        <w:rPr>
          <w:rFonts w:ascii="Arial" w:hAnsi="Arial" w:cs="Arial"/>
        </w:rPr>
        <w:tab/>
        <w:t xml:space="preserve">Designates an individual who possesses suitable skill, knowledge and experience to be responsible </w:t>
      </w:r>
      <w:proofErr w:type="gramStart"/>
      <w:r w:rsidRPr="00A84D85">
        <w:rPr>
          <w:rFonts w:ascii="Arial" w:hAnsi="Arial" w:cs="Arial"/>
        </w:rPr>
        <w:t>at all times</w:t>
      </w:r>
      <w:proofErr w:type="gramEnd"/>
      <w:r w:rsidRPr="00A84D85">
        <w:rPr>
          <w:rFonts w:ascii="Arial" w:hAnsi="Arial" w:cs="Arial"/>
        </w:rPr>
        <w:t xml:space="preserve"> for the client’s decisions and to oversee the services. </w:t>
      </w:r>
      <w:ins w:id="29" w:author="Author">
        <w:r w:rsidRPr="001D5CA7">
          <w:rPr>
            <w:rFonts w:ascii="Arial" w:hAnsi="Arial" w:cs="Arial"/>
          </w:rPr>
          <w:t>While, the individual is not required to possess the expertise to perform or re-perform the service, the</w:t>
        </w:r>
      </w:ins>
      <w:del w:id="30" w:author="Author">
        <w:r w:rsidRPr="00A84D85" w:rsidDel="001D5CA7">
          <w:rPr>
            <w:rFonts w:ascii="Arial" w:hAnsi="Arial" w:cs="Arial"/>
          </w:rPr>
          <w:delText>Such an</w:delText>
        </w:r>
      </w:del>
      <w:r w:rsidRPr="00A84D85">
        <w:rPr>
          <w:rFonts w:ascii="Arial" w:hAnsi="Arial" w:cs="Arial"/>
        </w:rPr>
        <w:t xml:space="preserve"> individual, preferably within senior management, would </w:t>
      </w:r>
      <w:ins w:id="31" w:author="Author">
        <w:r w:rsidRPr="001D5CA7">
          <w:rPr>
            <w:rFonts w:ascii="Arial" w:hAnsi="Arial" w:cs="Arial"/>
          </w:rPr>
          <w:t xml:space="preserve">need to </w:t>
        </w:r>
      </w:ins>
      <w:r w:rsidRPr="00A84D85">
        <w:rPr>
          <w:rFonts w:ascii="Arial" w:hAnsi="Arial" w:cs="Arial"/>
        </w:rPr>
        <w:t xml:space="preserve">understand: </w:t>
      </w:r>
    </w:p>
    <w:p w14:paraId="4E2F02D8" w14:textId="77777777" w:rsidR="002D31CB" w:rsidRPr="00A84D85" w:rsidRDefault="002D31CB" w:rsidP="002D31CB">
      <w:pPr>
        <w:tabs>
          <w:tab w:val="left" w:pos="1642"/>
          <w:tab w:val="left" w:pos="1814"/>
        </w:tabs>
        <w:suppressAutoHyphens/>
        <w:spacing w:line="280" w:lineRule="exact"/>
        <w:ind w:left="2280" w:hanging="547"/>
        <w:rPr>
          <w:rFonts w:ascii="Arial" w:hAnsi="Arial" w:cs="Arial"/>
        </w:rPr>
      </w:pPr>
      <w:r w:rsidRPr="00A84D85">
        <w:rPr>
          <w:rFonts w:ascii="Arial" w:hAnsi="Arial" w:cs="Arial"/>
          <w:b/>
          <w:bCs/>
        </w:rPr>
        <w:t>(</w:t>
      </w:r>
      <w:proofErr w:type="spellStart"/>
      <w:r w:rsidRPr="00A84D85">
        <w:rPr>
          <w:rFonts w:ascii="Arial" w:hAnsi="Arial" w:cs="Arial"/>
          <w:b/>
          <w:bCs/>
        </w:rPr>
        <w:t>i</w:t>
      </w:r>
      <w:proofErr w:type="spellEnd"/>
      <w:r w:rsidRPr="00A84D85">
        <w:rPr>
          <w:rFonts w:ascii="Arial" w:hAnsi="Arial" w:cs="Arial"/>
          <w:b/>
          <w:bCs/>
        </w:rPr>
        <w:t>)</w:t>
      </w:r>
      <w:r w:rsidRPr="00A84D85">
        <w:rPr>
          <w:rFonts w:ascii="Arial" w:hAnsi="Arial" w:cs="Arial"/>
          <w:b/>
          <w:bCs/>
        </w:rPr>
        <w:tab/>
      </w:r>
      <w:r w:rsidRPr="00A84D85">
        <w:rPr>
          <w:rFonts w:ascii="Arial" w:hAnsi="Arial" w:cs="Arial"/>
        </w:rPr>
        <w:t xml:space="preserve">The objectives, nature and results of the services; and </w:t>
      </w:r>
    </w:p>
    <w:p w14:paraId="7C8CF647" w14:textId="77777777" w:rsidR="002D31CB" w:rsidRPr="00A84D85" w:rsidRDefault="002D31CB" w:rsidP="002D31CB">
      <w:pPr>
        <w:tabs>
          <w:tab w:val="left" w:pos="1642"/>
          <w:tab w:val="left" w:pos="1814"/>
        </w:tabs>
        <w:suppressAutoHyphens/>
        <w:spacing w:line="280" w:lineRule="exact"/>
        <w:ind w:left="2280" w:hanging="547"/>
        <w:rPr>
          <w:rFonts w:ascii="Arial" w:hAnsi="Arial" w:cs="Arial"/>
        </w:rPr>
      </w:pPr>
      <w:r w:rsidRPr="00A84D85">
        <w:rPr>
          <w:rFonts w:ascii="Arial" w:hAnsi="Arial" w:cs="Arial"/>
          <w:b/>
          <w:bCs/>
        </w:rPr>
        <w:t>(ii)</w:t>
      </w:r>
      <w:r w:rsidRPr="00A84D85">
        <w:rPr>
          <w:rFonts w:ascii="Arial" w:hAnsi="Arial" w:cs="Arial"/>
          <w:b/>
          <w:bCs/>
        </w:rPr>
        <w:tab/>
      </w:r>
      <w:r w:rsidRPr="00A84D85">
        <w:rPr>
          <w:rFonts w:ascii="Arial" w:hAnsi="Arial" w:cs="Arial"/>
        </w:rPr>
        <w:t xml:space="preserve">The respective client and firm or network firm responsibilities. </w:t>
      </w:r>
    </w:p>
    <w:p w14:paraId="46D0EB84" w14:textId="2C2EF75B" w:rsidR="002D31CB" w:rsidRPr="00A84D85" w:rsidDel="001D5CA7" w:rsidRDefault="002D31CB" w:rsidP="002D31CB">
      <w:pPr>
        <w:suppressAutoHyphens/>
        <w:spacing w:line="280" w:lineRule="exact"/>
        <w:ind w:left="1740"/>
        <w:rPr>
          <w:del w:id="32" w:author="Author"/>
          <w:rFonts w:ascii="Arial" w:hAnsi="Arial" w:cs="Arial"/>
        </w:rPr>
      </w:pPr>
      <w:del w:id="33" w:author="Author">
        <w:r w:rsidRPr="00A84D85" w:rsidDel="001D5CA7">
          <w:rPr>
            <w:rFonts w:ascii="Arial" w:hAnsi="Arial" w:cs="Arial"/>
          </w:rPr>
          <w:delText>However, the individual is not required to possess the expertise to perform or re-perform the services.</w:delText>
        </w:r>
      </w:del>
      <w:r>
        <w:rPr>
          <w:rFonts w:ascii="Arial" w:hAnsi="Arial" w:cs="Arial"/>
        </w:rPr>
        <w:t>[</w:t>
      </w:r>
      <w:r w:rsidRPr="001D5CA7">
        <w:rPr>
          <w:rFonts w:ascii="Arial" w:hAnsi="Arial" w:cs="Arial"/>
          <w:highlight w:val="lightGray"/>
        </w:rPr>
        <w:t>S</w:t>
      </w:r>
      <w:r w:rsidR="00CD488E">
        <w:rPr>
          <w:rFonts w:ascii="Arial" w:hAnsi="Arial" w:cs="Arial"/>
          <w:highlight w:val="lightGray"/>
        </w:rPr>
        <w:t>ubsumed in the lead in paragraph above]</w:t>
      </w:r>
    </w:p>
    <w:p w14:paraId="57E80C2E" w14:textId="77777777" w:rsidR="002D31CB" w:rsidRPr="00A84D85" w:rsidRDefault="002D31CB" w:rsidP="002D31CB">
      <w:pPr>
        <w:tabs>
          <w:tab w:val="left" w:pos="1267"/>
        </w:tabs>
        <w:suppressAutoHyphens/>
        <w:spacing w:line="280" w:lineRule="exact"/>
        <w:ind w:left="1740" w:hanging="547"/>
        <w:rPr>
          <w:rFonts w:ascii="Arial" w:hAnsi="Arial" w:cs="Arial"/>
        </w:rPr>
      </w:pPr>
      <w:r w:rsidRPr="00A84D85">
        <w:rPr>
          <w:rFonts w:ascii="Arial" w:hAnsi="Arial" w:cs="Arial"/>
          <w:b/>
          <w:bCs/>
        </w:rPr>
        <w:t>(b)</w:t>
      </w:r>
      <w:r w:rsidRPr="00A84D85">
        <w:rPr>
          <w:rFonts w:ascii="Arial" w:hAnsi="Arial" w:cs="Arial"/>
        </w:rPr>
        <w:tab/>
        <w:t xml:space="preserve">Provides oversight of the services and evaluates the adequacy of the results of the service performed for the client’s purpose. </w:t>
      </w:r>
    </w:p>
    <w:p w14:paraId="7C2829C2" w14:textId="77777777" w:rsidR="002D31CB" w:rsidRPr="00A84D85" w:rsidRDefault="002D31CB" w:rsidP="002D31CB">
      <w:pPr>
        <w:tabs>
          <w:tab w:val="left" w:pos="1267"/>
        </w:tabs>
        <w:suppressAutoHyphens/>
        <w:spacing w:line="280" w:lineRule="exact"/>
        <w:ind w:left="1740" w:hanging="547"/>
        <w:rPr>
          <w:rFonts w:ascii="Arial" w:hAnsi="Arial" w:cs="Arial"/>
        </w:rPr>
      </w:pPr>
      <w:r w:rsidRPr="00A84D85">
        <w:rPr>
          <w:rFonts w:ascii="Arial" w:hAnsi="Arial" w:cs="Arial"/>
          <w:b/>
          <w:bCs/>
        </w:rPr>
        <w:t>(c)</w:t>
      </w:r>
      <w:r w:rsidRPr="00A84D85">
        <w:rPr>
          <w:rFonts w:ascii="Arial" w:hAnsi="Arial" w:cs="Arial"/>
        </w:rPr>
        <w:tab/>
        <w:t xml:space="preserve">Accepts </w:t>
      </w:r>
      <w:ins w:id="34" w:author="Author">
        <w:r w:rsidRPr="001D5CA7">
          <w:rPr>
            <w:rFonts w:ascii="Arial" w:hAnsi="Arial" w:cs="Arial"/>
          </w:rPr>
          <w:t xml:space="preserve">full ownership and </w:t>
        </w:r>
      </w:ins>
      <w:r w:rsidRPr="00A84D85">
        <w:rPr>
          <w:rFonts w:ascii="Arial" w:hAnsi="Arial" w:cs="Arial"/>
        </w:rPr>
        <w:t xml:space="preserve">responsibility for </w:t>
      </w:r>
      <w:ins w:id="35" w:author="Author">
        <w:r w:rsidRPr="001D5CA7">
          <w:rPr>
            <w:rFonts w:ascii="Arial" w:hAnsi="Arial" w:cs="Arial"/>
          </w:rPr>
          <w:t xml:space="preserve">outcome of the service and </w:t>
        </w:r>
      </w:ins>
      <w:r w:rsidRPr="00A84D85">
        <w:rPr>
          <w:rFonts w:ascii="Arial" w:hAnsi="Arial" w:cs="Arial"/>
        </w:rPr>
        <w:t>the actions, if any, to be taken arising from the results of the services.</w:t>
      </w:r>
    </w:p>
    <w:p w14:paraId="272F1C2C" w14:textId="77777777" w:rsidR="008B6B6E" w:rsidRPr="008B6B6E" w:rsidRDefault="008B6B6E" w:rsidP="008B6B6E">
      <w:pPr>
        <w:keepNext/>
        <w:widowControl/>
        <w:pBdr>
          <w:top w:val="nil"/>
          <w:left w:val="nil"/>
          <w:bottom w:val="nil"/>
          <w:right w:val="nil"/>
          <w:between w:val="nil"/>
          <w:bar w:val="nil"/>
        </w:pBdr>
        <w:autoSpaceDE/>
        <w:autoSpaceDN/>
        <w:adjustRightInd/>
        <w:spacing w:line="280" w:lineRule="exact"/>
        <w:ind w:left="1094" w:hanging="1094"/>
        <w:textAlignment w:val="auto"/>
        <w:rPr>
          <w:ins w:id="36" w:author="Author"/>
          <w:rFonts w:ascii="Arial" w:eastAsia="Arial" w:hAnsi="Arial" w:cs="Arial"/>
          <w:bCs/>
          <w:i/>
          <w:kern w:val="8"/>
          <w:u w:color="000000"/>
          <w:bdr w:val="nil"/>
          <w:lang w:eastAsia="en-US"/>
        </w:rPr>
      </w:pPr>
      <w:ins w:id="37" w:author="Author">
        <w:r w:rsidRPr="008B6B6E">
          <w:rPr>
            <w:rFonts w:ascii="Arial" w:eastAsia="Arial" w:hAnsi="Arial" w:cs="Arial"/>
            <w:bCs/>
            <w:i/>
            <w:kern w:val="8"/>
            <w:u w:color="000000"/>
            <w:bdr w:val="nil"/>
            <w:lang w:eastAsia="en-US"/>
          </w:rPr>
          <w:t>Consideration for Certain Related Entities</w:t>
        </w:r>
      </w:ins>
    </w:p>
    <w:p w14:paraId="2BD6EAA5" w14:textId="28635FEB" w:rsidR="002D31CB" w:rsidRPr="00332651" w:rsidRDefault="00F660F6" w:rsidP="002D31CB">
      <w:pPr>
        <w:tabs>
          <w:tab w:val="left" w:pos="0"/>
        </w:tabs>
        <w:suppressAutoHyphens/>
        <w:spacing w:line="280" w:lineRule="exact"/>
        <w:ind w:left="1200" w:hanging="1200"/>
        <w:rPr>
          <w:rFonts w:ascii="Arial" w:hAnsi="Arial" w:cs="Arial"/>
        </w:rPr>
      </w:pPr>
      <w:del w:id="38" w:author="Author">
        <w:r w:rsidDel="00F660F6">
          <w:rPr>
            <w:rFonts w:ascii="Arial" w:hAnsi="Arial" w:cs="Arial"/>
            <w:b/>
            <w:bCs/>
          </w:rPr>
          <w:delText>R600.10</w:delText>
        </w:r>
      </w:del>
      <w:ins w:id="39" w:author="Author">
        <w:r w:rsidR="002D31CB" w:rsidRPr="00754DDF">
          <w:rPr>
            <w:rFonts w:ascii="Arial" w:hAnsi="Arial" w:cs="Arial"/>
            <w:b/>
            <w:bCs/>
          </w:rPr>
          <w:t>R400.1</w:t>
        </w:r>
        <w:r w:rsidR="000A395D">
          <w:rPr>
            <w:rFonts w:ascii="Arial" w:hAnsi="Arial" w:cs="Arial"/>
            <w:b/>
            <w:bCs/>
          </w:rPr>
          <w:t>6</w:t>
        </w:r>
        <w:r w:rsidR="002D31CB" w:rsidRPr="00754DDF">
          <w:rPr>
            <w:rFonts w:ascii="Arial" w:hAnsi="Arial" w:cs="Arial"/>
          </w:rPr>
          <w:tab/>
        </w:r>
      </w:ins>
      <w:r w:rsidR="002D31CB" w:rsidRPr="00332651">
        <w:rPr>
          <w:rFonts w:ascii="Arial" w:hAnsi="Arial" w:cs="Arial"/>
        </w:rPr>
        <w:t xml:space="preserve">This section includes requirements that prohibit firms and network firms from assuming management responsibilities </w:t>
      </w:r>
      <w:del w:id="40" w:author="Author">
        <w:r w:rsidR="002D31CB" w:rsidRPr="00332651" w:rsidDel="00A34802">
          <w:rPr>
            <w:rFonts w:ascii="Arial" w:hAnsi="Arial" w:cs="Arial"/>
          </w:rPr>
          <w:delText xml:space="preserve">or providing certain non-assurance services to </w:delText>
        </w:r>
      </w:del>
      <w:ins w:id="41" w:author="Author">
        <w:r>
          <w:rPr>
            <w:rFonts w:ascii="Arial" w:hAnsi="Arial" w:cs="Arial"/>
          </w:rPr>
          <w:t xml:space="preserve">for </w:t>
        </w:r>
      </w:ins>
      <w:r w:rsidR="002D31CB" w:rsidRPr="00332651">
        <w:rPr>
          <w:rFonts w:ascii="Arial" w:hAnsi="Arial" w:cs="Arial"/>
        </w:rPr>
        <w:t xml:space="preserve">audit clients. </w:t>
      </w:r>
      <w:del w:id="42" w:author="Author">
        <w:r w:rsidR="002D31CB" w:rsidRPr="00332651" w:rsidDel="003E3436">
          <w:rPr>
            <w:rFonts w:ascii="Arial" w:hAnsi="Arial" w:cs="Arial"/>
          </w:rPr>
          <w:delText xml:space="preserve">As an exception to those requirements, </w:delText>
        </w:r>
      </w:del>
      <w:r w:rsidR="002D31CB" w:rsidRPr="00332651">
        <w:rPr>
          <w:rFonts w:ascii="Arial" w:hAnsi="Arial" w:cs="Arial"/>
        </w:rPr>
        <w:t xml:space="preserve">a firm or network firm may assume management responsibilities </w:t>
      </w:r>
      <w:del w:id="43" w:author="Author">
        <w:r w:rsidR="002D31CB" w:rsidRPr="00332651" w:rsidDel="00F660F6">
          <w:rPr>
            <w:rFonts w:ascii="Arial" w:hAnsi="Arial" w:cs="Arial"/>
          </w:rPr>
          <w:delText xml:space="preserve">or provide certain non-assurance services that would otherwise be prohibited </w:delText>
        </w:r>
      </w:del>
      <w:ins w:id="44" w:author="Author">
        <w:r>
          <w:rPr>
            <w:rFonts w:ascii="Arial" w:hAnsi="Arial" w:cs="Arial"/>
          </w:rPr>
          <w:t xml:space="preserve">when providing professional services </w:t>
        </w:r>
      </w:ins>
      <w:r w:rsidR="002D31CB" w:rsidRPr="00332651">
        <w:rPr>
          <w:rFonts w:ascii="Arial" w:hAnsi="Arial" w:cs="Arial"/>
        </w:rPr>
        <w:t xml:space="preserve">to the following related entities of the client on whose financial statements the firm will express an opinion: </w:t>
      </w:r>
    </w:p>
    <w:p w14:paraId="6EF47675" w14:textId="77777777" w:rsidR="002D31CB" w:rsidRPr="00332651" w:rsidRDefault="002D31CB" w:rsidP="002D31CB">
      <w:pPr>
        <w:numPr>
          <w:ilvl w:val="0"/>
          <w:numId w:val="14"/>
        </w:numPr>
        <w:tabs>
          <w:tab w:val="left" w:pos="0"/>
        </w:tabs>
        <w:suppressAutoHyphens/>
        <w:spacing w:line="280" w:lineRule="exact"/>
        <w:rPr>
          <w:rFonts w:ascii="Arial" w:hAnsi="Arial" w:cs="Arial"/>
        </w:rPr>
      </w:pPr>
      <w:r w:rsidRPr="00332651">
        <w:rPr>
          <w:rFonts w:ascii="Arial" w:hAnsi="Arial" w:cs="Arial"/>
        </w:rPr>
        <w:t xml:space="preserve">An entity that has direct or indirect control over the client; </w:t>
      </w:r>
    </w:p>
    <w:p w14:paraId="33716163" w14:textId="77777777" w:rsidR="002D31CB" w:rsidRPr="00332651" w:rsidRDefault="002D31CB" w:rsidP="002D31CB">
      <w:pPr>
        <w:numPr>
          <w:ilvl w:val="0"/>
          <w:numId w:val="15"/>
        </w:numPr>
        <w:tabs>
          <w:tab w:val="left" w:pos="0"/>
        </w:tabs>
        <w:suppressAutoHyphens/>
        <w:spacing w:line="280" w:lineRule="exact"/>
        <w:rPr>
          <w:rFonts w:ascii="Arial" w:hAnsi="Arial" w:cs="Arial"/>
        </w:rPr>
      </w:pPr>
      <w:r w:rsidRPr="00332651">
        <w:rPr>
          <w:rFonts w:ascii="Arial" w:hAnsi="Arial" w:cs="Arial"/>
        </w:rPr>
        <w:t>An entity with a direct financial interest in the client if that entity has significant influence over the client and the interest in the client is material to such entity; or</w:t>
      </w:r>
    </w:p>
    <w:p w14:paraId="1FB1E89C" w14:textId="77777777" w:rsidR="002D31CB" w:rsidRPr="00332651" w:rsidRDefault="002D31CB" w:rsidP="002D31CB">
      <w:pPr>
        <w:numPr>
          <w:ilvl w:val="0"/>
          <w:numId w:val="14"/>
        </w:numPr>
        <w:tabs>
          <w:tab w:val="left" w:pos="0"/>
        </w:tabs>
        <w:suppressAutoHyphens/>
        <w:spacing w:line="280" w:lineRule="exact"/>
        <w:rPr>
          <w:rFonts w:ascii="Arial" w:hAnsi="Arial" w:cs="Arial"/>
        </w:rPr>
      </w:pPr>
      <w:r w:rsidRPr="00332651">
        <w:rPr>
          <w:rFonts w:ascii="Arial" w:hAnsi="Arial" w:cs="Arial"/>
        </w:rPr>
        <w:lastRenderedPageBreak/>
        <w:t>An entity which is under common control with the client,</w:t>
      </w:r>
    </w:p>
    <w:p w14:paraId="073573C1" w14:textId="77777777" w:rsidR="002D31CB" w:rsidRPr="00332651" w:rsidRDefault="002D31CB" w:rsidP="002D31CB">
      <w:pPr>
        <w:tabs>
          <w:tab w:val="left" w:pos="0"/>
        </w:tabs>
        <w:suppressAutoHyphens/>
        <w:spacing w:line="280" w:lineRule="exact"/>
        <w:ind w:left="1200" w:hanging="1200"/>
        <w:rPr>
          <w:rFonts w:ascii="Arial" w:hAnsi="Arial" w:cs="Arial"/>
        </w:rPr>
      </w:pPr>
      <w:r>
        <w:rPr>
          <w:rFonts w:ascii="Arial" w:hAnsi="Arial" w:cs="Arial"/>
        </w:rPr>
        <w:tab/>
      </w:r>
      <w:proofErr w:type="gramStart"/>
      <w:r w:rsidRPr="00332651">
        <w:rPr>
          <w:rFonts w:ascii="Arial" w:hAnsi="Arial" w:cs="Arial"/>
        </w:rPr>
        <w:t>provided that</w:t>
      </w:r>
      <w:proofErr w:type="gramEnd"/>
      <w:r w:rsidRPr="00332651">
        <w:rPr>
          <w:rFonts w:ascii="Arial" w:hAnsi="Arial" w:cs="Arial"/>
        </w:rPr>
        <w:t xml:space="preserve"> all of the following conditions are met:</w:t>
      </w:r>
    </w:p>
    <w:p w14:paraId="28A666BE" w14:textId="77777777" w:rsidR="002D31CB" w:rsidRPr="00332651" w:rsidRDefault="002D31CB" w:rsidP="002D31CB">
      <w:pPr>
        <w:numPr>
          <w:ilvl w:val="0"/>
          <w:numId w:val="17"/>
        </w:numPr>
        <w:tabs>
          <w:tab w:val="left" w:pos="0"/>
        </w:tabs>
        <w:suppressAutoHyphens/>
        <w:spacing w:line="280" w:lineRule="exact"/>
        <w:rPr>
          <w:rFonts w:ascii="Arial" w:hAnsi="Arial" w:cs="Arial"/>
        </w:rPr>
      </w:pPr>
      <w:r w:rsidRPr="00332651">
        <w:rPr>
          <w:rFonts w:ascii="Arial" w:hAnsi="Arial" w:cs="Arial"/>
        </w:rPr>
        <w:t xml:space="preserve">The firm or a network firm does not express an opinion on the financial statements of the related entity; </w:t>
      </w:r>
    </w:p>
    <w:p w14:paraId="12C04046" w14:textId="77777777" w:rsidR="002D31CB" w:rsidRPr="00332651" w:rsidRDefault="002D31CB" w:rsidP="002D31CB">
      <w:pPr>
        <w:numPr>
          <w:ilvl w:val="0"/>
          <w:numId w:val="17"/>
        </w:numPr>
        <w:tabs>
          <w:tab w:val="left" w:pos="0"/>
        </w:tabs>
        <w:suppressAutoHyphens/>
        <w:spacing w:line="280" w:lineRule="exact"/>
        <w:rPr>
          <w:rFonts w:ascii="Arial" w:hAnsi="Arial" w:cs="Arial"/>
        </w:rPr>
      </w:pPr>
      <w:r w:rsidRPr="00332651">
        <w:rPr>
          <w:rFonts w:ascii="Arial" w:hAnsi="Arial" w:cs="Arial"/>
        </w:rPr>
        <w:t xml:space="preserve">The firm or a network firm does not assume a management responsibility, directly or indirectly, for the entity on whose financial statements the firm will express an opinion; </w:t>
      </w:r>
      <w:ins w:id="45" w:author="Author">
        <w:r w:rsidRPr="00332651">
          <w:rPr>
            <w:rFonts w:ascii="Arial" w:hAnsi="Arial" w:cs="Arial"/>
          </w:rPr>
          <w:t>and</w:t>
        </w:r>
      </w:ins>
    </w:p>
    <w:p w14:paraId="746E6836" w14:textId="77777777" w:rsidR="002D31CB" w:rsidRPr="00332651" w:rsidDel="003E3436" w:rsidRDefault="002D31CB" w:rsidP="002D31CB">
      <w:pPr>
        <w:numPr>
          <w:ilvl w:val="0"/>
          <w:numId w:val="17"/>
        </w:numPr>
        <w:tabs>
          <w:tab w:val="left" w:pos="0"/>
        </w:tabs>
        <w:suppressAutoHyphens/>
        <w:spacing w:line="280" w:lineRule="exact"/>
        <w:rPr>
          <w:del w:id="46" w:author="Author"/>
          <w:rFonts w:ascii="Arial" w:hAnsi="Arial" w:cs="Arial"/>
        </w:rPr>
      </w:pPr>
      <w:ins w:id="47" w:author="Author">
        <w:r w:rsidRPr="00332651" w:rsidDel="003E3436">
          <w:rPr>
            <w:rFonts w:ascii="Arial" w:hAnsi="Arial" w:cs="Arial"/>
          </w:rPr>
          <w:t xml:space="preserve"> </w:t>
        </w:r>
      </w:ins>
      <w:del w:id="48" w:author="Author">
        <w:r w:rsidRPr="00332651" w:rsidDel="003E3436">
          <w:rPr>
            <w:rFonts w:ascii="Arial" w:hAnsi="Arial" w:cs="Arial"/>
          </w:rPr>
          <w:delText xml:space="preserve">The services do not create a self-review threat because the results of the services will not be subject to audit procedures; and </w:delText>
        </w:r>
      </w:del>
    </w:p>
    <w:p w14:paraId="4AA0D4F4" w14:textId="076385AE" w:rsidR="002D31CB" w:rsidRDefault="002D31CB" w:rsidP="002D31CB">
      <w:pPr>
        <w:tabs>
          <w:tab w:val="left" w:pos="0"/>
        </w:tabs>
        <w:suppressAutoHyphens/>
        <w:spacing w:line="280" w:lineRule="exact"/>
        <w:ind w:left="1641" w:hanging="547"/>
        <w:rPr>
          <w:rFonts w:ascii="Arial" w:hAnsi="Arial" w:cs="Arial"/>
        </w:rPr>
      </w:pPr>
      <w:r w:rsidRPr="00332651">
        <w:rPr>
          <w:rFonts w:ascii="Arial" w:hAnsi="Arial" w:cs="Arial"/>
        </w:rPr>
        <w:t>(</w:t>
      </w:r>
      <w:ins w:id="49" w:author="Author">
        <w:r w:rsidRPr="00332651">
          <w:rPr>
            <w:rFonts w:ascii="Arial" w:hAnsi="Arial" w:cs="Arial"/>
          </w:rPr>
          <w:t>iii</w:t>
        </w:r>
      </w:ins>
      <w:del w:id="50" w:author="Author">
        <w:r w:rsidRPr="00332651" w:rsidDel="003E3436">
          <w:rPr>
            <w:rFonts w:ascii="Arial" w:hAnsi="Arial" w:cs="Arial"/>
          </w:rPr>
          <w:delText>iv</w:delText>
        </w:r>
      </w:del>
      <w:r w:rsidRPr="00332651">
        <w:rPr>
          <w:rFonts w:ascii="Arial" w:hAnsi="Arial" w:cs="Arial"/>
        </w:rPr>
        <w:t>)</w:t>
      </w:r>
      <w:r w:rsidRPr="00332651">
        <w:rPr>
          <w:rFonts w:ascii="Arial" w:hAnsi="Arial" w:cs="Arial"/>
        </w:rPr>
        <w:tab/>
        <w:t>The firm addresses other threats created by providing such services that are not at an acceptable level.</w:t>
      </w:r>
      <w:r>
        <w:rPr>
          <w:rFonts w:ascii="Arial" w:hAnsi="Arial" w:cs="Arial"/>
        </w:rPr>
        <w:t xml:space="preserve"> </w:t>
      </w:r>
    </w:p>
    <w:p w14:paraId="3F654D48" w14:textId="18651DF2" w:rsidR="00C0412A" w:rsidRPr="00A84D85" w:rsidRDefault="00C0412A" w:rsidP="00CD488E">
      <w:pPr>
        <w:keepNext/>
        <w:keepLines/>
        <w:suppressAutoHyphens/>
        <w:spacing w:after="120" w:line="280" w:lineRule="exact"/>
        <w:jc w:val="left"/>
        <w:outlineLvl w:val="2"/>
        <w:rPr>
          <w:rFonts w:ascii="Arial" w:hAnsi="Arial" w:cs="Arial"/>
          <w:b/>
          <w:bCs/>
        </w:rPr>
      </w:pPr>
      <w:r w:rsidRPr="00A84D85">
        <w:rPr>
          <w:rFonts w:ascii="Arial" w:hAnsi="Arial" w:cs="Arial"/>
          <w:b/>
          <w:bCs/>
        </w:rPr>
        <w:t>[Paragraphs 400.1</w:t>
      </w:r>
      <w:ins w:id="51" w:author="Author">
        <w:r w:rsidR="000A395D">
          <w:rPr>
            <w:rFonts w:ascii="Arial" w:hAnsi="Arial" w:cs="Arial"/>
            <w:b/>
            <w:bCs/>
          </w:rPr>
          <w:t>7</w:t>
        </w:r>
      </w:ins>
      <w:del w:id="52" w:author="Author">
        <w:r w:rsidRPr="00A84D85" w:rsidDel="000A395D">
          <w:rPr>
            <w:rFonts w:ascii="Arial" w:hAnsi="Arial" w:cs="Arial"/>
            <w:b/>
            <w:bCs/>
          </w:rPr>
          <w:delText>3</w:delText>
        </w:r>
      </w:del>
      <w:r w:rsidRPr="00A84D85">
        <w:rPr>
          <w:rFonts w:ascii="Arial" w:hAnsi="Arial" w:cs="Arial"/>
          <w:b/>
          <w:bCs/>
        </w:rPr>
        <w:t xml:space="preserve"> to 400.19 are intentionally left blank]</w:t>
      </w:r>
    </w:p>
    <w:tbl>
      <w:tblPr>
        <w:tblStyle w:val="TableGrid"/>
        <w:tblW w:w="9016" w:type="dxa"/>
        <w:tblInd w:w="-10" w:type="dxa"/>
        <w:tblLook w:val="04A0" w:firstRow="1" w:lastRow="0" w:firstColumn="1" w:lastColumn="0" w:noHBand="0" w:noVBand="1"/>
      </w:tblPr>
      <w:tblGrid>
        <w:gridCol w:w="9016"/>
      </w:tblGrid>
      <w:tr w:rsidR="00F660F6" w14:paraId="588FE764" w14:textId="77777777" w:rsidTr="00CD488E">
        <w:tc>
          <w:tcPr>
            <w:tcW w:w="9016" w:type="dxa"/>
            <w:shd w:val="clear" w:color="auto" w:fill="D9D9D9" w:themeFill="background1" w:themeFillShade="D9"/>
          </w:tcPr>
          <w:p w14:paraId="616C4A4E" w14:textId="77777777" w:rsidR="00F660F6" w:rsidRPr="008814FC" w:rsidRDefault="00F660F6" w:rsidP="00922140">
            <w:pPr>
              <w:pStyle w:val="ListParagraph"/>
              <w:numPr>
                <w:ilvl w:val="0"/>
                <w:numId w:val="45"/>
              </w:numPr>
              <w:tabs>
                <w:tab w:val="left" w:pos="0"/>
              </w:tabs>
              <w:suppressAutoHyphens/>
              <w:spacing w:after="120"/>
              <w:ind w:left="547" w:hanging="547"/>
              <w:contextualSpacing w:val="0"/>
              <w:rPr>
                <w:rFonts w:cs="Arial"/>
                <w:i/>
                <w:lang w:val="en-GB"/>
              </w:rPr>
            </w:pPr>
            <w:r w:rsidRPr="008814FC">
              <w:rPr>
                <w:rFonts w:cs="Arial"/>
                <w:i/>
                <w:lang w:val="en-GB"/>
              </w:rPr>
              <w:t xml:space="preserve">Repositioning of </w:t>
            </w:r>
            <w:r>
              <w:rPr>
                <w:rFonts w:cs="Arial"/>
                <w:i/>
                <w:lang w:val="en-GB"/>
              </w:rPr>
              <w:t>Prohibition, Exemption and Other Provisions Relating to</w:t>
            </w:r>
            <w:r w:rsidRPr="008814FC">
              <w:rPr>
                <w:rFonts w:cs="Arial"/>
                <w:i/>
                <w:lang w:val="en-GB"/>
              </w:rPr>
              <w:t xml:space="preserve"> Assuming Management Responsibility</w:t>
            </w:r>
          </w:p>
          <w:p w14:paraId="126B74A5" w14:textId="77777777" w:rsidR="00F660F6" w:rsidRDefault="00F660F6" w:rsidP="00922140">
            <w:pPr>
              <w:pStyle w:val="BodyText"/>
              <w:widowControl/>
              <w:numPr>
                <w:ilvl w:val="0"/>
                <w:numId w:val="46"/>
              </w:numPr>
              <w:tabs>
                <w:tab w:val="center" w:pos="4567"/>
              </w:tabs>
              <w:autoSpaceDE/>
              <w:autoSpaceDN/>
              <w:adjustRightInd/>
              <w:spacing w:before="60" w:after="60" w:line="280" w:lineRule="exact"/>
              <w:ind w:left="547" w:hanging="547"/>
              <w:textAlignment w:val="auto"/>
              <w:rPr>
                <w:rFonts w:ascii="Arial" w:hAnsi="Arial" w:cs="Arial"/>
                <w:lang w:val="en-GB"/>
              </w:rPr>
            </w:pPr>
            <w:r>
              <w:rPr>
                <w:rFonts w:ascii="Arial" w:hAnsi="Arial" w:cs="Arial"/>
                <w:lang w:val="en-GB"/>
              </w:rPr>
              <w:t>At its March 2019 meeting, the Board generally agreed to t</w:t>
            </w:r>
            <w:r w:rsidRPr="008814FC">
              <w:rPr>
                <w:rFonts w:ascii="Arial" w:hAnsi="Arial" w:cs="Arial"/>
                <w:lang w:val="en-GB"/>
              </w:rPr>
              <w:t>he Task Force</w:t>
            </w:r>
            <w:r>
              <w:rPr>
                <w:rFonts w:ascii="Arial" w:hAnsi="Arial" w:cs="Arial"/>
                <w:lang w:val="en-GB"/>
              </w:rPr>
              <w:t xml:space="preserve">’s proposal to move the general prohibition and supporting provisions relating to assuming management responsibilities to Section 400. </w:t>
            </w:r>
          </w:p>
          <w:p w14:paraId="3F669D68" w14:textId="77777777" w:rsidR="00F660F6" w:rsidRDefault="00F660F6" w:rsidP="00922140">
            <w:pPr>
              <w:pStyle w:val="BodyText"/>
              <w:widowControl/>
              <w:numPr>
                <w:ilvl w:val="0"/>
                <w:numId w:val="46"/>
              </w:numPr>
              <w:tabs>
                <w:tab w:val="center" w:pos="4567"/>
              </w:tabs>
              <w:autoSpaceDE/>
              <w:autoSpaceDN/>
              <w:adjustRightInd/>
              <w:spacing w:before="60" w:after="60" w:line="280" w:lineRule="exact"/>
              <w:ind w:left="547" w:hanging="547"/>
              <w:textAlignment w:val="auto"/>
              <w:rPr>
                <w:rFonts w:ascii="Arial" w:hAnsi="Arial" w:cs="Arial"/>
                <w:lang w:val="en-GB"/>
              </w:rPr>
            </w:pPr>
            <w:r>
              <w:rPr>
                <w:rFonts w:ascii="Arial" w:hAnsi="Arial" w:cs="Arial"/>
                <w:lang w:val="en-GB"/>
              </w:rPr>
              <w:t xml:space="preserve">The new placement puts the prohibition in closer proximity to the requirement for the firm to be independent. </w:t>
            </w:r>
          </w:p>
          <w:p w14:paraId="271F01AC" w14:textId="77777777" w:rsidR="00F660F6" w:rsidRDefault="00F660F6" w:rsidP="00922140">
            <w:pPr>
              <w:pStyle w:val="BodyText"/>
              <w:widowControl/>
              <w:numPr>
                <w:ilvl w:val="0"/>
                <w:numId w:val="46"/>
              </w:numPr>
              <w:tabs>
                <w:tab w:val="center" w:pos="4567"/>
              </w:tabs>
              <w:autoSpaceDE/>
              <w:autoSpaceDN/>
              <w:adjustRightInd/>
              <w:spacing w:before="60" w:after="60" w:line="280" w:lineRule="exact"/>
              <w:ind w:left="547" w:hanging="547"/>
              <w:textAlignment w:val="auto"/>
              <w:rPr>
                <w:rFonts w:ascii="Arial" w:hAnsi="Arial" w:cs="Arial"/>
                <w:lang w:val="en-GB"/>
              </w:rPr>
            </w:pPr>
            <w:r>
              <w:rPr>
                <w:rFonts w:ascii="Arial" w:hAnsi="Arial" w:cs="Arial"/>
                <w:lang w:val="en-GB"/>
              </w:rPr>
              <w:t xml:space="preserve">This proposal is responsive to views from </w:t>
            </w:r>
            <w:r w:rsidRPr="008814FC">
              <w:rPr>
                <w:rFonts w:ascii="Arial" w:hAnsi="Arial" w:cs="Arial"/>
                <w:lang w:val="en-GB"/>
              </w:rPr>
              <w:t xml:space="preserve">regulators and the PIOB who have </w:t>
            </w:r>
            <w:r>
              <w:rPr>
                <w:rFonts w:ascii="Arial" w:hAnsi="Arial" w:cs="Arial"/>
                <w:lang w:val="en-GB"/>
              </w:rPr>
              <w:t xml:space="preserve">questioned </w:t>
            </w:r>
            <w:r w:rsidRPr="008814FC">
              <w:rPr>
                <w:rFonts w:ascii="Arial" w:hAnsi="Arial" w:cs="Arial"/>
                <w:lang w:val="en-GB"/>
              </w:rPr>
              <w:t>clari</w:t>
            </w:r>
            <w:r>
              <w:rPr>
                <w:rFonts w:ascii="Arial" w:hAnsi="Arial" w:cs="Arial"/>
                <w:lang w:val="en-GB"/>
              </w:rPr>
              <w:t>t</w:t>
            </w:r>
            <w:r w:rsidRPr="008814FC">
              <w:rPr>
                <w:rFonts w:ascii="Arial" w:hAnsi="Arial" w:cs="Arial"/>
                <w:lang w:val="en-GB"/>
              </w:rPr>
              <w:t>y of th</w:t>
            </w:r>
            <w:r>
              <w:rPr>
                <w:rFonts w:ascii="Arial" w:hAnsi="Arial" w:cs="Arial"/>
                <w:lang w:val="en-GB"/>
              </w:rPr>
              <w:t xml:space="preserve">ose provisions and emphasizes that </w:t>
            </w:r>
            <w:r w:rsidRPr="005C2C87">
              <w:rPr>
                <w:rFonts w:ascii="Arial" w:hAnsi="Arial" w:cs="Arial"/>
                <w:lang w:val="en-GB"/>
              </w:rPr>
              <w:t>assuming management responsibilit</w:t>
            </w:r>
            <w:r>
              <w:rPr>
                <w:rFonts w:ascii="Arial" w:hAnsi="Arial" w:cs="Arial"/>
                <w:lang w:val="en-GB"/>
              </w:rPr>
              <w:t xml:space="preserve">ies is prohibiting when providing all professional services to audit clients, </w:t>
            </w:r>
            <w:r w:rsidRPr="005C2C87">
              <w:rPr>
                <w:rFonts w:ascii="Arial" w:hAnsi="Arial" w:cs="Arial"/>
                <w:lang w:val="en-GB"/>
              </w:rPr>
              <w:t>not only</w:t>
            </w:r>
            <w:r>
              <w:rPr>
                <w:rFonts w:ascii="Arial" w:hAnsi="Arial" w:cs="Arial"/>
                <w:lang w:val="en-GB"/>
              </w:rPr>
              <w:t xml:space="preserve"> for </w:t>
            </w:r>
            <w:r w:rsidRPr="005C2C87">
              <w:rPr>
                <w:rFonts w:ascii="Arial" w:hAnsi="Arial" w:cs="Arial"/>
                <w:lang w:val="en-GB"/>
              </w:rPr>
              <w:t xml:space="preserve">NAS </w:t>
            </w:r>
            <w:r>
              <w:rPr>
                <w:rFonts w:ascii="Arial" w:hAnsi="Arial" w:cs="Arial"/>
                <w:lang w:val="en-GB"/>
              </w:rPr>
              <w:t xml:space="preserve">engagements. </w:t>
            </w:r>
          </w:p>
          <w:p w14:paraId="5EB172D9" w14:textId="1C501600" w:rsidR="00F660F6" w:rsidRPr="005C2C87" w:rsidRDefault="00F660F6" w:rsidP="00922140">
            <w:pPr>
              <w:pStyle w:val="BodyText"/>
              <w:widowControl/>
              <w:numPr>
                <w:ilvl w:val="0"/>
                <w:numId w:val="46"/>
              </w:numPr>
              <w:tabs>
                <w:tab w:val="center" w:pos="4567"/>
              </w:tabs>
              <w:autoSpaceDE/>
              <w:autoSpaceDN/>
              <w:adjustRightInd/>
              <w:spacing w:before="60" w:after="60" w:line="280" w:lineRule="exact"/>
              <w:ind w:left="547" w:hanging="547"/>
              <w:textAlignment w:val="auto"/>
              <w:rPr>
                <w:rFonts w:ascii="Arial" w:hAnsi="Arial" w:cs="Arial"/>
                <w:lang w:val="en-GB"/>
              </w:rPr>
            </w:pPr>
            <w:r>
              <w:rPr>
                <w:rFonts w:ascii="Arial" w:hAnsi="Arial" w:cs="Arial"/>
              </w:rPr>
              <w:t xml:space="preserve">With respect to the proposed </w:t>
            </w:r>
            <w:r w:rsidRPr="00F660F6">
              <w:rPr>
                <w:rFonts w:ascii="Arial" w:hAnsi="Arial" w:cs="Arial"/>
              </w:rPr>
              <w:t xml:space="preserve">revisions </w:t>
            </w:r>
            <w:r>
              <w:rPr>
                <w:rFonts w:ascii="Arial" w:hAnsi="Arial" w:cs="Arial"/>
              </w:rPr>
              <w:t>in</w:t>
            </w:r>
            <w:r w:rsidRPr="00F660F6">
              <w:rPr>
                <w:rFonts w:ascii="Arial" w:hAnsi="Arial" w:cs="Arial"/>
              </w:rPr>
              <w:t xml:space="preserve"> R4600.16</w:t>
            </w:r>
            <w:r>
              <w:rPr>
                <w:rFonts w:ascii="Arial" w:hAnsi="Arial" w:cs="Arial"/>
              </w:rPr>
              <w:t xml:space="preserve">, the words </w:t>
            </w:r>
            <w:r w:rsidRPr="00F660F6">
              <w:rPr>
                <w:rFonts w:ascii="Arial" w:hAnsi="Arial" w:cs="Arial"/>
              </w:rPr>
              <w:t xml:space="preserve">“To avoid assuming a management responsibility when providing any non-assurance service to an audit client, the firm shall …” </w:t>
            </w:r>
            <w:r>
              <w:rPr>
                <w:rFonts w:ascii="Arial" w:hAnsi="Arial" w:cs="Arial"/>
              </w:rPr>
              <w:t xml:space="preserve">are replaced with wording that was suggested by regulatory respondents to the Safeguards Phase 2 Exposure Draft. </w:t>
            </w:r>
          </w:p>
        </w:tc>
      </w:tr>
    </w:tbl>
    <w:p w14:paraId="2C52A038" w14:textId="15333935" w:rsidR="00C0412A" w:rsidRPr="00A84D85" w:rsidRDefault="00C0412A" w:rsidP="00CD488E">
      <w:pPr>
        <w:keepNext/>
        <w:keepLines/>
        <w:suppressAutoHyphens/>
        <w:spacing w:before="240" w:line="280" w:lineRule="exact"/>
        <w:jc w:val="left"/>
        <w:outlineLvl w:val="2"/>
        <w:rPr>
          <w:rFonts w:ascii="Arial" w:hAnsi="Arial" w:cs="Arial"/>
          <w:b/>
          <w:bCs/>
        </w:rPr>
      </w:pPr>
      <w:r w:rsidRPr="00A84D85">
        <w:rPr>
          <w:rFonts w:ascii="Arial" w:hAnsi="Arial" w:cs="Arial"/>
          <w:b/>
          <w:bCs/>
        </w:rPr>
        <w:t>Related Entities</w:t>
      </w:r>
    </w:p>
    <w:p w14:paraId="78D94EBF" w14:textId="77777777" w:rsidR="00C0412A" w:rsidRPr="00A84D85" w:rsidRDefault="00C0412A" w:rsidP="00C0412A">
      <w:pPr>
        <w:tabs>
          <w:tab w:val="left" w:pos="0"/>
        </w:tabs>
        <w:suppressAutoHyphens/>
        <w:spacing w:line="280" w:lineRule="exact"/>
        <w:ind w:left="1200" w:hanging="1200"/>
        <w:rPr>
          <w:rFonts w:ascii="Arial" w:hAnsi="Arial" w:cs="Arial"/>
          <w:lang w:val="en-GB"/>
        </w:rPr>
      </w:pPr>
      <w:r w:rsidRPr="00A84D85">
        <w:rPr>
          <w:rFonts w:ascii="Arial" w:hAnsi="Arial" w:cs="Arial"/>
          <w:b/>
          <w:bCs/>
          <w:lang w:val="en-GB"/>
        </w:rPr>
        <w:t>R400.20</w:t>
      </w:r>
      <w:r w:rsidRPr="00A84D85">
        <w:rPr>
          <w:rFonts w:ascii="Arial" w:hAnsi="Arial" w:cs="Arial"/>
          <w:b/>
          <w:bCs/>
          <w:lang w:val="en-GB"/>
        </w:rPr>
        <w:tab/>
      </w:r>
      <w:r w:rsidRPr="00A84D85">
        <w:rPr>
          <w:rFonts w:ascii="Arial" w:hAnsi="Arial" w:cs="Arial"/>
          <w:lang w:val="en-GB"/>
        </w:rPr>
        <w:t xml:space="preserve">As defined, an audit client that is a listed entity includes all of its related entities. For all other entities, references to an audit client in this Part include related entities over which the client has direct or indirect control. When the audit team knows, or has reason to believe, that a relationship or circumstance involving any other related entity of the client is relevant to the evaluation of the firm’s independence from the client, the audit team shall include that related entity when identifying, evaluating and addressing threats to independence. </w:t>
      </w:r>
    </w:p>
    <w:p w14:paraId="43AEDD63" w14:textId="77777777" w:rsidR="00C0412A" w:rsidRPr="00A84D85" w:rsidRDefault="00C0412A" w:rsidP="00C0412A">
      <w:pPr>
        <w:keepNext/>
        <w:keepLines/>
        <w:suppressAutoHyphens/>
        <w:spacing w:line="280" w:lineRule="exact"/>
        <w:jc w:val="left"/>
        <w:outlineLvl w:val="2"/>
        <w:rPr>
          <w:rFonts w:ascii="Arial" w:hAnsi="Arial" w:cs="Arial"/>
          <w:b/>
          <w:bCs/>
        </w:rPr>
      </w:pPr>
      <w:r w:rsidRPr="00A84D85">
        <w:rPr>
          <w:rFonts w:ascii="Arial" w:hAnsi="Arial" w:cs="Arial"/>
          <w:b/>
          <w:bCs/>
        </w:rPr>
        <w:t>[Paragraphs 400.21 to 400.29 are intentionally left blank]</w:t>
      </w:r>
    </w:p>
    <w:p w14:paraId="266FFD4D" w14:textId="77777777" w:rsidR="00C0412A" w:rsidRDefault="00C0412A" w:rsidP="00C0412A">
      <w:pPr>
        <w:keepNext/>
        <w:keepLines/>
        <w:suppressAutoHyphens/>
        <w:spacing w:line="280" w:lineRule="exact"/>
        <w:jc w:val="left"/>
        <w:outlineLvl w:val="2"/>
        <w:rPr>
          <w:ins w:id="53" w:author="Author"/>
          <w:rFonts w:ascii="Arial" w:hAnsi="Arial" w:cs="Arial"/>
          <w:b/>
          <w:bCs/>
        </w:rPr>
      </w:pPr>
      <w:r w:rsidRPr="00A84D85">
        <w:rPr>
          <w:rFonts w:ascii="Arial" w:hAnsi="Arial" w:cs="Arial"/>
          <w:b/>
          <w:bCs/>
        </w:rPr>
        <w:t>Period During which Independence is Required</w:t>
      </w:r>
    </w:p>
    <w:p w14:paraId="315540C0" w14:textId="77777777" w:rsidR="00C0412A" w:rsidRPr="00064B3A" w:rsidRDefault="00C0412A" w:rsidP="00C0412A">
      <w:pPr>
        <w:keepNext/>
        <w:keepLines/>
        <w:suppressAutoHyphens/>
        <w:spacing w:line="280" w:lineRule="exact"/>
        <w:jc w:val="left"/>
        <w:outlineLvl w:val="2"/>
        <w:rPr>
          <w:rFonts w:ascii="Arial" w:hAnsi="Arial" w:cs="Arial"/>
          <w:bCs/>
          <w:i/>
        </w:rPr>
      </w:pPr>
      <w:ins w:id="54" w:author="Author">
        <w:r w:rsidRPr="00064B3A">
          <w:rPr>
            <w:rFonts w:ascii="Arial" w:hAnsi="Arial" w:cs="Arial"/>
            <w:bCs/>
            <w:i/>
          </w:rPr>
          <w:t>All Audit Clients</w:t>
        </w:r>
      </w:ins>
    </w:p>
    <w:p w14:paraId="2EA1CE0F" w14:textId="77777777" w:rsidR="00C0412A" w:rsidRPr="00A84D85" w:rsidRDefault="00C0412A" w:rsidP="00C0412A">
      <w:pPr>
        <w:tabs>
          <w:tab w:val="left" w:pos="0"/>
        </w:tabs>
        <w:suppressAutoHyphens/>
        <w:spacing w:line="280" w:lineRule="exact"/>
        <w:ind w:left="1200" w:hanging="1200"/>
        <w:rPr>
          <w:rFonts w:ascii="Arial" w:hAnsi="Arial" w:cs="Arial"/>
          <w:spacing w:val="-1"/>
          <w:lang w:val="en-GB"/>
        </w:rPr>
      </w:pPr>
      <w:r w:rsidRPr="00A84D85">
        <w:rPr>
          <w:rFonts w:ascii="Arial" w:hAnsi="Arial" w:cs="Arial"/>
          <w:b/>
          <w:bCs/>
          <w:spacing w:val="-1"/>
          <w:lang w:val="en-GB"/>
        </w:rPr>
        <w:t>R400.30</w:t>
      </w:r>
      <w:r w:rsidRPr="00A84D85">
        <w:rPr>
          <w:rFonts w:ascii="Arial" w:hAnsi="Arial" w:cs="Arial"/>
          <w:spacing w:val="-1"/>
          <w:lang w:val="en-GB"/>
        </w:rPr>
        <w:tab/>
        <w:t xml:space="preserve">Independence, as required by this Part, shall be maintained during both: </w:t>
      </w:r>
    </w:p>
    <w:p w14:paraId="106AD3CB" w14:textId="77777777" w:rsidR="00C0412A" w:rsidRPr="00A84D85" w:rsidRDefault="00C0412A" w:rsidP="00C0412A">
      <w:pPr>
        <w:tabs>
          <w:tab w:val="left" w:pos="1267"/>
        </w:tabs>
        <w:suppressAutoHyphens/>
        <w:spacing w:line="280" w:lineRule="exact"/>
        <w:ind w:left="1740" w:hanging="547"/>
        <w:rPr>
          <w:rFonts w:ascii="Arial" w:hAnsi="Arial" w:cs="Arial"/>
        </w:rPr>
      </w:pPr>
      <w:r w:rsidRPr="00A84D85">
        <w:rPr>
          <w:rFonts w:ascii="Arial" w:hAnsi="Arial" w:cs="Arial"/>
          <w:b/>
          <w:bCs/>
        </w:rPr>
        <w:t>(a)</w:t>
      </w:r>
      <w:r w:rsidRPr="00A84D85">
        <w:rPr>
          <w:rFonts w:ascii="Arial" w:hAnsi="Arial" w:cs="Arial"/>
        </w:rPr>
        <w:tab/>
        <w:t xml:space="preserve">The engagement period; and </w:t>
      </w:r>
    </w:p>
    <w:p w14:paraId="6D4BCB04" w14:textId="77777777" w:rsidR="00C0412A" w:rsidRPr="00A84D85" w:rsidRDefault="00C0412A" w:rsidP="00C0412A">
      <w:pPr>
        <w:tabs>
          <w:tab w:val="left" w:pos="1267"/>
        </w:tabs>
        <w:suppressAutoHyphens/>
        <w:spacing w:line="280" w:lineRule="exact"/>
        <w:ind w:left="1740" w:hanging="547"/>
        <w:rPr>
          <w:rFonts w:ascii="Arial" w:hAnsi="Arial" w:cs="Arial"/>
        </w:rPr>
      </w:pPr>
      <w:r w:rsidRPr="00A84D85">
        <w:rPr>
          <w:rFonts w:ascii="Arial" w:hAnsi="Arial" w:cs="Arial"/>
          <w:b/>
          <w:bCs/>
        </w:rPr>
        <w:t>(b)</w:t>
      </w:r>
      <w:r w:rsidRPr="00A84D85">
        <w:rPr>
          <w:rFonts w:ascii="Arial" w:hAnsi="Arial" w:cs="Arial"/>
        </w:rPr>
        <w:tab/>
        <w:t>The period covered by the financial statements.</w:t>
      </w:r>
    </w:p>
    <w:p w14:paraId="0FB8421B" w14:textId="77777777" w:rsidR="00C0412A" w:rsidRPr="00A84D85" w:rsidRDefault="00C0412A" w:rsidP="00C0412A">
      <w:pPr>
        <w:tabs>
          <w:tab w:val="left" w:pos="0"/>
        </w:tabs>
        <w:suppressAutoHyphens/>
        <w:spacing w:line="280" w:lineRule="exact"/>
        <w:ind w:left="1200" w:hanging="1200"/>
        <w:rPr>
          <w:rFonts w:ascii="Arial" w:hAnsi="Arial" w:cs="Arial"/>
          <w:lang w:val="en-GB"/>
        </w:rPr>
      </w:pPr>
      <w:r w:rsidRPr="00A84D85">
        <w:rPr>
          <w:rFonts w:ascii="Arial" w:hAnsi="Arial" w:cs="Arial"/>
          <w:lang w:val="en-GB"/>
        </w:rPr>
        <w:t>400.30 A1</w:t>
      </w:r>
      <w:r w:rsidRPr="00A84D85">
        <w:rPr>
          <w:rFonts w:ascii="Arial" w:hAnsi="Arial" w:cs="Arial"/>
          <w:lang w:val="en-GB"/>
        </w:rPr>
        <w:tab/>
        <w:t>The engagement period starts when the audit team begins to perform the audit. The engagement period ends when the audit report is issued. When the engagement is of a recurring nature, it ends at the later of the notification by either party that the professional relationship has ended or the issuance of the final audit report.</w:t>
      </w:r>
    </w:p>
    <w:p w14:paraId="2ACCBDC8" w14:textId="77777777" w:rsidR="00C0412A" w:rsidRPr="00A84D85" w:rsidRDefault="00C0412A" w:rsidP="00C0412A">
      <w:pPr>
        <w:tabs>
          <w:tab w:val="left" w:pos="0"/>
        </w:tabs>
        <w:suppressAutoHyphens/>
        <w:spacing w:line="280" w:lineRule="exact"/>
        <w:ind w:left="1200" w:hanging="1200"/>
        <w:rPr>
          <w:rFonts w:ascii="Arial" w:hAnsi="Arial" w:cs="Arial"/>
          <w:lang w:val="en-GB"/>
        </w:rPr>
      </w:pPr>
      <w:r w:rsidRPr="00A84D85">
        <w:rPr>
          <w:rFonts w:ascii="Arial" w:hAnsi="Arial" w:cs="Arial"/>
          <w:b/>
          <w:bCs/>
          <w:lang w:val="en-GB"/>
        </w:rPr>
        <w:t>R400.31</w:t>
      </w:r>
      <w:r w:rsidRPr="00A84D85">
        <w:rPr>
          <w:rFonts w:ascii="Arial" w:hAnsi="Arial" w:cs="Arial"/>
          <w:lang w:val="en-GB"/>
        </w:rPr>
        <w:tab/>
        <w:t>If an entity becomes an audit client during or after the period covered by the financial statements on which the firm will express an opinion, the firm shall determine whether any threats to independence are created by:</w:t>
      </w:r>
    </w:p>
    <w:p w14:paraId="0B996F6F" w14:textId="77777777" w:rsidR="00C0412A" w:rsidRPr="00A84D85" w:rsidRDefault="00C0412A" w:rsidP="00C0412A">
      <w:pPr>
        <w:tabs>
          <w:tab w:val="left" w:pos="1267"/>
        </w:tabs>
        <w:suppressAutoHyphens/>
        <w:spacing w:line="280" w:lineRule="exact"/>
        <w:ind w:left="1742" w:hanging="547"/>
        <w:rPr>
          <w:rFonts w:ascii="Arial" w:hAnsi="Arial" w:cs="Arial"/>
        </w:rPr>
      </w:pPr>
      <w:r w:rsidRPr="00A84D85">
        <w:rPr>
          <w:rFonts w:ascii="Arial" w:hAnsi="Arial" w:cs="Arial"/>
          <w:b/>
          <w:bCs/>
        </w:rPr>
        <w:t>(a)</w:t>
      </w:r>
      <w:r w:rsidRPr="00A84D85">
        <w:rPr>
          <w:rFonts w:ascii="Arial" w:hAnsi="Arial" w:cs="Arial"/>
        </w:rPr>
        <w:tab/>
        <w:t>Financial or business relationships with the audit client during or after the period covered by the financial statements but before accepting the audit engagement; or</w:t>
      </w:r>
    </w:p>
    <w:p w14:paraId="1854BDA2" w14:textId="77777777" w:rsidR="00C0412A" w:rsidRPr="00A84D85" w:rsidRDefault="00C0412A" w:rsidP="00C0412A">
      <w:pPr>
        <w:tabs>
          <w:tab w:val="left" w:pos="1267"/>
        </w:tabs>
        <w:suppressAutoHyphens/>
        <w:spacing w:line="280" w:lineRule="exact"/>
        <w:ind w:left="1740" w:hanging="547"/>
        <w:rPr>
          <w:rFonts w:ascii="Arial" w:hAnsi="Arial" w:cs="Arial"/>
        </w:rPr>
      </w:pPr>
      <w:r w:rsidRPr="00A84D85">
        <w:rPr>
          <w:rFonts w:ascii="Arial" w:hAnsi="Arial" w:cs="Arial"/>
          <w:b/>
          <w:bCs/>
        </w:rPr>
        <w:t>(b)</w:t>
      </w:r>
      <w:r w:rsidRPr="00A84D85">
        <w:rPr>
          <w:rFonts w:ascii="Arial" w:hAnsi="Arial" w:cs="Arial"/>
        </w:rPr>
        <w:tab/>
        <w:t>Previous services provided to the audit client by the firm or a network firm.</w:t>
      </w:r>
    </w:p>
    <w:p w14:paraId="05FBAE32" w14:textId="77777777" w:rsidR="00C0412A" w:rsidRPr="00A84D85" w:rsidRDefault="00C0412A" w:rsidP="00C0412A">
      <w:pPr>
        <w:tabs>
          <w:tab w:val="left" w:pos="0"/>
        </w:tabs>
        <w:suppressAutoHyphens/>
        <w:spacing w:line="280" w:lineRule="exact"/>
        <w:ind w:left="1200" w:hanging="1200"/>
        <w:rPr>
          <w:rFonts w:ascii="Arial" w:hAnsi="Arial" w:cs="Arial"/>
          <w:lang w:val="en-GB"/>
        </w:rPr>
      </w:pPr>
      <w:r w:rsidRPr="00A84D85">
        <w:rPr>
          <w:rFonts w:ascii="Arial" w:hAnsi="Arial" w:cs="Arial"/>
          <w:lang w:val="en-GB"/>
        </w:rPr>
        <w:t>400.31 A1</w:t>
      </w:r>
      <w:r w:rsidRPr="00A84D85">
        <w:rPr>
          <w:rFonts w:ascii="Arial" w:hAnsi="Arial" w:cs="Arial"/>
          <w:lang w:val="en-GB"/>
        </w:rPr>
        <w:tab/>
        <w:t xml:space="preserve">Threats to independence are created if a non-assurance service was provided to an audit client during, or after the period covered by the financial statements, but before the audit team begins to perform the audit, and the service would not be permitted during the engagement period. </w:t>
      </w:r>
    </w:p>
    <w:p w14:paraId="23566C70" w14:textId="77777777" w:rsidR="00C0412A" w:rsidRPr="00A84D85" w:rsidRDefault="00C0412A" w:rsidP="00C0412A">
      <w:pPr>
        <w:tabs>
          <w:tab w:val="left" w:pos="0"/>
        </w:tabs>
        <w:suppressAutoHyphens/>
        <w:spacing w:line="280" w:lineRule="exact"/>
        <w:ind w:left="1200" w:hanging="1200"/>
        <w:rPr>
          <w:rFonts w:ascii="Arial" w:hAnsi="Arial" w:cs="Arial"/>
          <w:lang w:val="en-GB"/>
        </w:rPr>
      </w:pPr>
      <w:r w:rsidRPr="00A84D85">
        <w:rPr>
          <w:rFonts w:ascii="Arial" w:hAnsi="Arial" w:cs="Arial"/>
          <w:lang w:val="en-GB"/>
        </w:rPr>
        <w:t>400.31 A2</w:t>
      </w:r>
      <w:r w:rsidRPr="00A84D85">
        <w:rPr>
          <w:rFonts w:ascii="Arial" w:hAnsi="Arial" w:cs="Arial"/>
          <w:lang w:val="en-GB"/>
        </w:rPr>
        <w:tab/>
        <w:t>Examples of actions that might be safeguards to address such threats include:</w:t>
      </w:r>
    </w:p>
    <w:p w14:paraId="458AC7F9" w14:textId="77777777" w:rsidR="00C0412A" w:rsidRPr="00A84D85" w:rsidRDefault="00C0412A" w:rsidP="00C0412A">
      <w:pPr>
        <w:tabs>
          <w:tab w:val="left" w:pos="547"/>
        </w:tabs>
        <w:suppressAutoHyphens/>
        <w:spacing w:line="280" w:lineRule="exact"/>
        <w:ind w:left="1780" w:hanging="547"/>
        <w:rPr>
          <w:rFonts w:ascii="Arial" w:hAnsi="Arial" w:cs="Arial"/>
        </w:rPr>
      </w:pPr>
      <w:r w:rsidRPr="00A84D85">
        <w:rPr>
          <w:rFonts w:ascii="Arial" w:hAnsi="Arial" w:cs="Arial"/>
        </w:rPr>
        <w:t>●</w:t>
      </w:r>
      <w:r w:rsidRPr="00A84D85">
        <w:rPr>
          <w:rFonts w:ascii="Arial" w:hAnsi="Arial" w:cs="Arial"/>
        </w:rPr>
        <w:tab/>
        <w:t>Using professionals who are not audit team members to perform the service.</w:t>
      </w:r>
    </w:p>
    <w:p w14:paraId="782679A4" w14:textId="77777777" w:rsidR="00C0412A" w:rsidRPr="00A84D85" w:rsidRDefault="00C0412A" w:rsidP="00C0412A">
      <w:pPr>
        <w:tabs>
          <w:tab w:val="left" w:pos="547"/>
        </w:tabs>
        <w:suppressAutoHyphens/>
        <w:spacing w:line="280" w:lineRule="exact"/>
        <w:ind w:left="1780" w:hanging="547"/>
        <w:rPr>
          <w:rFonts w:ascii="Arial" w:hAnsi="Arial" w:cs="Arial"/>
        </w:rPr>
      </w:pPr>
      <w:r w:rsidRPr="00A84D85">
        <w:rPr>
          <w:rFonts w:ascii="Arial" w:hAnsi="Arial" w:cs="Arial"/>
        </w:rPr>
        <w:t>●</w:t>
      </w:r>
      <w:r w:rsidRPr="00A84D85">
        <w:rPr>
          <w:rFonts w:ascii="Arial" w:hAnsi="Arial" w:cs="Arial"/>
        </w:rPr>
        <w:tab/>
        <w:t xml:space="preserve">Having an appropriate reviewer review the audit and non-assurance work as appropriate. </w:t>
      </w:r>
    </w:p>
    <w:p w14:paraId="77156EC7" w14:textId="77777777" w:rsidR="00C0412A" w:rsidRPr="00A84D85" w:rsidRDefault="00C0412A" w:rsidP="00C0412A">
      <w:pPr>
        <w:tabs>
          <w:tab w:val="left" w:pos="547"/>
        </w:tabs>
        <w:suppressAutoHyphens/>
        <w:spacing w:line="280" w:lineRule="exact"/>
        <w:ind w:left="1780" w:hanging="547"/>
        <w:rPr>
          <w:rFonts w:ascii="Arial" w:hAnsi="Arial" w:cs="Arial"/>
        </w:rPr>
      </w:pPr>
      <w:r w:rsidRPr="00A84D85">
        <w:rPr>
          <w:rFonts w:ascii="Arial" w:hAnsi="Arial" w:cs="Arial"/>
        </w:rPr>
        <w:t>●</w:t>
      </w:r>
      <w:r w:rsidRPr="00A84D85">
        <w:rPr>
          <w:rFonts w:ascii="Arial" w:hAnsi="Arial" w:cs="Arial"/>
        </w:rPr>
        <w:tab/>
        <w:t>Engaging another firm outside of the network to evaluate the results of the non-assurance service or having another firm outside of the network re-perform the non-assurance service to the extent necessary to enable the other firm to take responsibility for the service.</w:t>
      </w:r>
    </w:p>
    <w:p w14:paraId="0C47BF35" w14:textId="77777777" w:rsidR="00C0412A" w:rsidRPr="00064B3A" w:rsidRDefault="00C0412A" w:rsidP="00C0412A">
      <w:pPr>
        <w:keepNext/>
        <w:widowControl/>
        <w:autoSpaceDE/>
        <w:autoSpaceDN/>
        <w:adjustRightInd/>
        <w:spacing w:after="120" w:line="280" w:lineRule="exact"/>
        <w:ind w:left="1094" w:hanging="1094"/>
        <w:textAlignment w:val="auto"/>
        <w:rPr>
          <w:ins w:id="55" w:author="Author"/>
          <w:rFonts w:ascii="Arial" w:hAnsi="Arial" w:cs="Arial"/>
          <w:i/>
          <w:color w:val="auto"/>
          <w:lang w:eastAsia="en-US"/>
        </w:rPr>
      </w:pPr>
      <w:ins w:id="56" w:author="Author">
        <w:r w:rsidRPr="00064B3A">
          <w:rPr>
            <w:rFonts w:ascii="Arial" w:hAnsi="Arial" w:cs="Arial"/>
            <w:i/>
            <w:color w:val="auto"/>
            <w:lang w:eastAsia="en-US"/>
          </w:rPr>
          <w:t xml:space="preserve">Audit Clients that are Public Interest Entities </w:t>
        </w:r>
      </w:ins>
    </w:p>
    <w:p w14:paraId="377F11EC" w14:textId="6148B822" w:rsidR="00C0412A" w:rsidRPr="00064B3A" w:rsidRDefault="00C0412A" w:rsidP="00C0412A">
      <w:pPr>
        <w:tabs>
          <w:tab w:val="left" w:pos="7655"/>
        </w:tabs>
        <w:autoSpaceDE/>
        <w:autoSpaceDN/>
        <w:adjustRightInd/>
        <w:spacing w:line="280" w:lineRule="exact"/>
        <w:ind w:left="1138" w:hanging="1138"/>
        <w:textAlignment w:val="auto"/>
        <w:rPr>
          <w:ins w:id="57" w:author="Author"/>
          <w:rFonts w:ascii="Arial" w:hAnsi="Arial" w:cs="Arial"/>
          <w:kern w:val="8"/>
          <w:u w:color="000000"/>
          <w:lang w:eastAsia="en-US"/>
        </w:rPr>
      </w:pPr>
      <w:ins w:id="58" w:author="Author">
        <w:r w:rsidRPr="00064B3A">
          <w:rPr>
            <w:rFonts w:ascii="Arial" w:hAnsi="Arial" w:cs="Arial"/>
            <w:b/>
            <w:kern w:val="8"/>
            <w:u w:color="000000"/>
            <w:lang w:eastAsia="en-US"/>
          </w:rPr>
          <w:t>R400.32</w:t>
        </w:r>
        <w:r w:rsidRPr="00064B3A">
          <w:rPr>
            <w:rFonts w:ascii="Arial" w:hAnsi="Arial" w:cs="Arial"/>
            <w:kern w:val="8"/>
            <w:u w:color="000000"/>
            <w:lang w:eastAsia="en-US"/>
          </w:rPr>
          <w:t xml:space="preserve"> </w:t>
        </w:r>
        <w:r w:rsidRPr="00064B3A">
          <w:rPr>
            <w:rFonts w:ascii="Arial" w:hAnsi="Arial" w:cs="Arial"/>
            <w:kern w:val="8"/>
            <w:u w:color="000000"/>
            <w:lang w:eastAsia="en-US"/>
          </w:rPr>
          <w:tab/>
          <w:t>The firm or network firm shall not accept appointment as auditor of a</w:t>
        </w:r>
        <w:r w:rsidR="00781008">
          <w:rPr>
            <w:rFonts w:ascii="Arial" w:hAnsi="Arial" w:cs="Arial"/>
            <w:kern w:val="8"/>
            <w:u w:color="000000"/>
            <w:lang w:eastAsia="en-US"/>
          </w:rPr>
          <w:t xml:space="preserve"> public</w:t>
        </w:r>
        <w:r w:rsidRPr="00064B3A">
          <w:rPr>
            <w:rFonts w:ascii="Arial" w:hAnsi="Arial" w:cs="Arial"/>
            <w:kern w:val="8"/>
            <w:u w:color="000000"/>
            <w:lang w:eastAsia="en-US"/>
          </w:rPr>
          <w:t xml:space="preserve"> </w:t>
        </w:r>
        <w:r w:rsidR="00781008">
          <w:rPr>
            <w:rFonts w:ascii="Arial" w:hAnsi="Arial" w:cs="Arial"/>
            <w:kern w:val="8"/>
            <w:u w:color="000000"/>
            <w:lang w:eastAsia="en-US"/>
          </w:rPr>
          <w:t xml:space="preserve">interest </w:t>
        </w:r>
        <w:r w:rsidRPr="00064B3A">
          <w:rPr>
            <w:rFonts w:ascii="Arial" w:hAnsi="Arial" w:cs="Arial"/>
            <w:kern w:val="8"/>
            <w:u w:color="000000"/>
            <w:lang w:eastAsia="en-US"/>
          </w:rPr>
          <w:t xml:space="preserve">entity to which it has provided a </w:t>
        </w:r>
        <w:r w:rsidR="00781008">
          <w:rPr>
            <w:rFonts w:ascii="Arial" w:hAnsi="Arial" w:cs="Arial"/>
            <w:kern w:val="8"/>
            <w:u w:color="000000"/>
            <w:lang w:eastAsia="en-US"/>
          </w:rPr>
          <w:t xml:space="preserve">non-assurance </w:t>
        </w:r>
        <w:r w:rsidRPr="00064B3A">
          <w:rPr>
            <w:rFonts w:ascii="Arial" w:hAnsi="Arial" w:cs="Arial"/>
            <w:kern w:val="8"/>
            <w:u w:color="000000"/>
            <w:lang w:eastAsia="en-US"/>
          </w:rPr>
          <w:t xml:space="preserve">service that would not be permitted during an engagement period unless the provision of such service has ceased and:  </w:t>
        </w:r>
      </w:ins>
    </w:p>
    <w:p w14:paraId="20DF5105" w14:textId="660303A0" w:rsidR="00C0412A" w:rsidRPr="00064B3A" w:rsidRDefault="00C0412A" w:rsidP="00781008">
      <w:pPr>
        <w:numPr>
          <w:ilvl w:val="0"/>
          <w:numId w:val="11"/>
        </w:numPr>
        <w:tabs>
          <w:tab w:val="left" w:pos="1267"/>
        </w:tabs>
        <w:suppressAutoHyphens/>
        <w:spacing w:line="280" w:lineRule="exact"/>
        <w:ind w:left="1641" w:hanging="547"/>
        <w:rPr>
          <w:ins w:id="59" w:author="Author"/>
          <w:rFonts w:ascii="Arial" w:hAnsi="Arial" w:cs="Arial"/>
          <w:kern w:val="8"/>
          <w:u w:color="000000"/>
          <w:lang w:eastAsia="en-US"/>
        </w:rPr>
      </w:pPr>
      <w:ins w:id="60" w:author="Author">
        <w:r w:rsidRPr="00064B3A">
          <w:rPr>
            <w:rFonts w:ascii="Arial" w:hAnsi="Arial" w:cs="Arial"/>
            <w:kern w:val="8"/>
            <w:u w:color="000000"/>
            <w:lang w:eastAsia="en-US"/>
          </w:rPr>
          <w:t xml:space="preserve">The result of the service has been subject to audit by a firm outside of the network, or </w:t>
        </w:r>
      </w:ins>
    </w:p>
    <w:p w14:paraId="3233EED4" w14:textId="1CAEF143" w:rsidR="00C0412A" w:rsidRPr="00064B3A" w:rsidRDefault="00C0412A" w:rsidP="00781008">
      <w:pPr>
        <w:numPr>
          <w:ilvl w:val="0"/>
          <w:numId w:val="11"/>
        </w:numPr>
        <w:tabs>
          <w:tab w:val="left" w:pos="1267"/>
        </w:tabs>
        <w:suppressAutoHyphens/>
        <w:spacing w:line="280" w:lineRule="exact"/>
        <w:ind w:left="1641" w:hanging="547"/>
        <w:rPr>
          <w:ins w:id="61" w:author="Author"/>
          <w:rFonts w:ascii="Arial" w:hAnsi="Arial" w:cs="Arial"/>
          <w:kern w:val="8"/>
          <w:u w:color="000000"/>
          <w:lang w:eastAsia="en-US"/>
        </w:rPr>
      </w:pPr>
      <w:ins w:id="62" w:author="Author">
        <w:r w:rsidRPr="00064B3A">
          <w:rPr>
            <w:rFonts w:ascii="Arial" w:hAnsi="Arial" w:cs="Arial"/>
            <w:kern w:val="8"/>
            <w:u w:color="000000"/>
            <w:lang w:eastAsia="en-US"/>
          </w:rPr>
          <w:t>Another firm outside of the network reperforms the service to the extent necessary to enable that firm to take responsibility of the service</w:t>
        </w:r>
        <w:r w:rsidR="00781008">
          <w:rPr>
            <w:rFonts w:ascii="Arial" w:hAnsi="Arial" w:cs="Arial"/>
            <w:kern w:val="8"/>
            <w:u w:color="000000"/>
            <w:lang w:eastAsia="en-US"/>
          </w:rPr>
          <w:t>.</w:t>
        </w:r>
        <w:r w:rsidRPr="00064B3A">
          <w:rPr>
            <w:rFonts w:ascii="Arial" w:hAnsi="Arial" w:cs="Arial"/>
            <w:kern w:val="8"/>
            <w:u w:color="000000"/>
            <w:lang w:eastAsia="en-US"/>
          </w:rPr>
          <w:t xml:space="preserve"> </w:t>
        </w:r>
      </w:ins>
    </w:p>
    <w:p w14:paraId="0D5E15D5" w14:textId="77777777" w:rsidR="00C0412A" w:rsidRPr="00A84D85" w:rsidRDefault="00C0412A" w:rsidP="00C0412A">
      <w:pPr>
        <w:keepNext/>
        <w:keepLines/>
        <w:suppressAutoHyphens/>
        <w:spacing w:line="280" w:lineRule="exact"/>
        <w:jc w:val="left"/>
        <w:outlineLvl w:val="2"/>
        <w:rPr>
          <w:rFonts w:ascii="Arial" w:hAnsi="Arial" w:cs="Arial"/>
          <w:b/>
          <w:bCs/>
        </w:rPr>
      </w:pPr>
      <w:r w:rsidRPr="00A84D85">
        <w:rPr>
          <w:rFonts w:ascii="Arial" w:hAnsi="Arial" w:cs="Arial"/>
          <w:b/>
          <w:bCs/>
        </w:rPr>
        <w:t>[Paragraphs 400.3</w:t>
      </w:r>
      <w:ins w:id="63" w:author="Author">
        <w:r>
          <w:rPr>
            <w:rFonts w:ascii="Arial" w:hAnsi="Arial" w:cs="Arial"/>
            <w:b/>
            <w:bCs/>
          </w:rPr>
          <w:t>3</w:t>
        </w:r>
      </w:ins>
      <w:del w:id="64" w:author="Author">
        <w:r w:rsidRPr="00A84D85" w:rsidDel="00D478AE">
          <w:rPr>
            <w:rFonts w:ascii="Arial" w:hAnsi="Arial" w:cs="Arial"/>
            <w:b/>
            <w:bCs/>
          </w:rPr>
          <w:delText>2</w:delText>
        </w:r>
      </w:del>
      <w:r w:rsidRPr="00A84D85">
        <w:rPr>
          <w:rFonts w:ascii="Arial" w:hAnsi="Arial" w:cs="Arial"/>
          <w:b/>
          <w:bCs/>
        </w:rPr>
        <w:t xml:space="preserve"> to 400.39 are intentionally left blank]</w:t>
      </w:r>
    </w:p>
    <w:p w14:paraId="6D78458C" w14:textId="42B30B71" w:rsidR="00C0412A" w:rsidRDefault="00C0412A" w:rsidP="00C0412A">
      <w:pPr>
        <w:tabs>
          <w:tab w:val="left" w:pos="1267"/>
        </w:tabs>
        <w:suppressAutoHyphens/>
        <w:spacing w:line="280" w:lineRule="exact"/>
        <w:rPr>
          <w:rFonts w:ascii="Arial" w:hAnsi="Arial" w:cs="Arial"/>
          <w:b/>
        </w:rPr>
      </w:pPr>
      <w:r w:rsidRPr="00312C8B">
        <w:rPr>
          <w:rFonts w:ascii="Arial" w:hAnsi="Arial" w:cs="Arial"/>
          <w:b/>
        </w:rPr>
        <w:t>(…)</w:t>
      </w:r>
    </w:p>
    <w:tbl>
      <w:tblPr>
        <w:tblStyle w:val="TableGrid"/>
        <w:tblW w:w="0" w:type="auto"/>
        <w:tblInd w:w="-10" w:type="dxa"/>
        <w:shd w:val="clear" w:color="auto" w:fill="BFBFBF" w:themeFill="background1" w:themeFillShade="BF"/>
        <w:tblLook w:val="04A0" w:firstRow="1" w:lastRow="0" w:firstColumn="1" w:lastColumn="0" w:noHBand="0" w:noVBand="1"/>
      </w:tblPr>
      <w:tblGrid>
        <w:gridCol w:w="9016"/>
      </w:tblGrid>
      <w:tr w:rsidR="002037B2" w14:paraId="7CDEA775" w14:textId="77777777" w:rsidTr="00DC1146">
        <w:tc>
          <w:tcPr>
            <w:tcW w:w="9016" w:type="dxa"/>
            <w:shd w:val="clear" w:color="auto" w:fill="BFBFBF" w:themeFill="background1" w:themeFillShade="BF"/>
          </w:tcPr>
          <w:p w14:paraId="0CB7829F" w14:textId="05C6956A" w:rsidR="002037B2" w:rsidRPr="00781008" w:rsidRDefault="00781008" w:rsidP="00781008">
            <w:pPr>
              <w:pStyle w:val="ListParagraph"/>
              <w:widowControl w:val="0"/>
              <w:numPr>
                <w:ilvl w:val="0"/>
                <w:numId w:val="45"/>
              </w:numPr>
              <w:tabs>
                <w:tab w:val="left" w:pos="0"/>
              </w:tabs>
              <w:suppressAutoHyphens/>
              <w:spacing w:after="120"/>
              <w:ind w:left="547" w:hanging="547"/>
              <w:contextualSpacing w:val="0"/>
              <w:rPr>
                <w:rFonts w:cs="Arial"/>
                <w:i/>
                <w:lang w:val="en-GB"/>
              </w:rPr>
            </w:pPr>
            <w:r>
              <w:rPr>
                <w:rFonts w:cs="Arial"/>
                <w:i/>
                <w:lang w:val="en-GB"/>
              </w:rPr>
              <w:t xml:space="preserve">Enhanced Clarity </w:t>
            </w:r>
            <w:r w:rsidR="00072461" w:rsidRPr="00072461">
              <w:rPr>
                <w:rFonts w:cs="Arial"/>
                <w:i/>
                <w:lang w:val="en-GB"/>
              </w:rPr>
              <w:t xml:space="preserve">Period During </w:t>
            </w:r>
            <w:proofErr w:type="gramStart"/>
            <w:r w:rsidR="00072461" w:rsidRPr="00072461">
              <w:rPr>
                <w:rFonts w:cs="Arial"/>
                <w:i/>
                <w:lang w:val="en-GB"/>
              </w:rPr>
              <w:t>which</w:t>
            </w:r>
            <w:proofErr w:type="gramEnd"/>
            <w:r w:rsidR="00072461" w:rsidRPr="00072461">
              <w:rPr>
                <w:rFonts w:cs="Arial"/>
                <w:i/>
                <w:lang w:val="en-GB"/>
              </w:rPr>
              <w:t xml:space="preserve"> Independence is Required</w:t>
            </w:r>
            <w:r>
              <w:rPr>
                <w:rFonts w:cs="Arial"/>
                <w:i/>
                <w:lang w:val="en-GB"/>
              </w:rPr>
              <w:t xml:space="preserve"> (i.e., Cleansing Provision)</w:t>
            </w:r>
          </w:p>
          <w:p w14:paraId="72C4A444" w14:textId="154C2BC7" w:rsidR="00766A8B" w:rsidRPr="00072461" w:rsidRDefault="00781008" w:rsidP="008920F9">
            <w:pPr>
              <w:pStyle w:val="BodyText"/>
              <w:numPr>
                <w:ilvl w:val="0"/>
                <w:numId w:val="46"/>
              </w:numPr>
              <w:tabs>
                <w:tab w:val="center" w:pos="4567"/>
              </w:tabs>
              <w:autoSpaceDE/>
              <w:autoSpaceDN/>
              <w:adjustRightInd/>
              <w:spacing w:before="60" w:after="60" w:line="280" w:lineRule="exact"/>
              <w:ind w:left="547" w:hanging="547"/>
              <w:textAlignment w:val="auto"/>
              <w:rPr>
                <w:rFonts w:ascii="Arial" w:hAnsi="Arial" w:cs="Arial"/>
                <w:lang w:val="en-GB"/>
              </w:rPr>
            </w:pPr>
            <w:r>
              <w:rPr>
                <w:rFonts w:ascii="Arial" w:hAnsi="Arial" w:cs="Arial"/>
                <w:lang w:val="en-GB"/>
              </w:rPr>
              <w:t>With respective to audits of public interest entities, t</w:t>
            </w:r>
            <w:r w:rsidR="00375D02" w:rsidRPr="00781008">
              <w:rPr>
                <w:rFonts w:ascii="Arial" w:hAnsi="Arial" w:cs="Arial"/>
                <w:lang w:val="en-GB"/>
              </w:rPr>
              <w:t>he Task Force</w:t>
            </w:r>
            <w:r>
              <w:rPr>
                <w:rFonts w:ascii="Arial" w:hAnsi="Arial" w:cs="Arial"/>
                <w:lang w:val="en-GB"/>
              </w:rPr>
              <w:t xml:space="preserve"> is </w:t>
            </w:r>
            <w:r w:rsidR="00375D02" w:rsidRPr="00781008">
              <w:rPr>
                <w:rFonts w:ascii="Arial" w:hAnsi="Arial" w:cs="Arial"/>
                <w:lang w:val="en-GB"/>
              </w:rPr>
              <w:t>propos</w:t>
            </w:r>
            <w:r>
              <w:rPr>
                <w:rFonts w:ascii="Arial" w:hAnsi="Arial" w:cs="Arial"/>
                <w:lang w:val="en-GB"/>
              </w:rPr>
              <w:t xml:space="preserve">ing </w:t>
            </w:r>
            <w:r w:rsidR="00375D02" w:rsidRPr="00781008">
              <w:rPr>
                <w:rFonts w:ascii="Arial" w:hAnsi="Arial" w:cs="Arial"/>
                <w:lang w:val="en-GB"/>
              </w:rPr>
              <w:t xml:space="preserve">a requirement to clarify </w:t>
            </w:r>
            <w:r>
              <w:rPr>
                <w:rFonts w:ascii="Arial" w:hAnsi="Arial" w:cs="Arial"/>
                <w:lang w:val="en-GB"/>
              </w:rPr>
              <w:t xml:space="preserve">the conditions </w:t>
            </w:r>
            <w:r w:rsidR="000E5845">
              <w:rPr>
                <w:rFonts w:ascii="Arial" w:hAnsi="Arial" w:cs="Arial"/>
                <w:lang w:val="en-GB"/>
              </w:rPr>
              <w:t xml:space="preserve">under </w:t>
            </w:r>
            <w:r>
              <w:rPr>
                <w:rFonts w:ascii="Arial" w:hAnsi="Arial" w:cs="Arial"/>
                <w:lang w:val="en-GB"/>
              </w:rPr>
              <w:t xml:space="preserve">which a firm </w:t>
            </w:r>
            <w:r w:rsidR="00072461">
              <w:rPr>
                <w:rFonts w:ascii="Arial" w:hAnsi="Arial" w:cs="Arial"/>
                <w:lang w:val="en-GB"/>
              </w:rPr>
              <w:t>or network firm can accept an engagement to be an independent auditor for an entity whe</w:t>
            </w:r>
            <w:r w:rsidR="000E5845">
              <w:rPr>
                <w:rFonts w:ascii="Arial" w:hAnsi="Arial" w:cs="Arial"/>
                <w:lang w:val="en-GB"/>
              </w:rPr>
              <w:t>re</w:t>
            </w:r>
            <w:r w:rsidR="00072461">
              <w:rPr>
                <w:rFonts w:ascii="Arial" w:hAnsi="Arial" w:cs="Arial"/>
                <w:lang w:val="en-GB"/>
              </w:rPr>
              <w:t xml:space="preserve"> that firm or network firm </w:t>
            </w:r>
            <w:r w:rsidR="00097191" w:rsidRPr="00781008">
              <w:rPr>
                <w:rFonts w:ascii="Arial" w:hAnsi="Arial" w:cs="Arial"/>
                <w:lang w:val="en-GB"/>
              </w:rPr>
              <w:t xml:space="preserve">previously provided a </w:t>
            </w:r>
            <w:r>
              <w:rPr>
                <w:rFonts w:ascii="Arial" w:hAnsi="Arial" w:cs="Arial"/>
                <w:lang w:val="en-GB"/>
              </w:rPr>
              <w:t xml:space="preserve">prohibited </w:t>
            </w:r>
            <w:r w:rsidR="00097191" w:rsidRPr="00781008">
              <w:rPr>
                <w:rFonts w:ascii="Arial" w:hAnsi="Arial" w:cs="Arial"/>
                <w:lang w:val="en-GB"/>
              </w:rPr>
              <w:t>NAS</w:t>
            </w:r>
            <w:r w:rsidR="00DC1146" w:rsidRPr="00781008">
              <w:rPr>
                <w:rFonts w:ascii="Arial" w:hAnsi="Arial" w:cs="Arial"/>
                <w:lang w:val="en-GB"/>
              </w:rPr>
              <w:t xml:space="preserve"> to </w:t>
            </w:r>
            <w:r w:rsidR="00072461">
              <w:rPr>
                <w:rFonts w:ascii="Arial" w:hAnsi="Arial" w:cs="Arial"/>
                <w:lang w:val="en-GB"/>
              </w:rPr>
              <w:t xml:space="preserve">the </w:t>
            </w:r>
            <w:r>
              <w:rPr>
                <w:rFonts w:ascii="Arial" w:hAnsi="Arial" w:cs="Arial"/>
                <w:lang w:val="en-GB"/>
              </w:rPr>
              <w:t>entity</w:t>
            </w:r>
            <w:r w:rsidR="00072461">
              <w:rPr>
                <w:rFonts w:ascii="Arial" w:hAnsi="Arial" w:cs="Arial"/>
                <w:lang w:val="en-GB"/>
              </w:rPr>
              <w:t xml:space="preserve">. </w:t>
            </w:r>
          </w:p>
        </w:tc>
      </w:tr>
    </w:tbl>
    <w:p w14:paraId="69CAB3CF" w14:textId="77777777" w:rsidR="002037B2" w:rsidRPr="00312C8B" w:rsidRDefault="002037B2" w:rsidP="00C0412A">
      <w:pPr>
        <w:tabs>
          <w:tab w:val="left" w:pos="1267"/>
        </w:tabs>
        <w:suppressAutoHyphens/>
        <w:spacing w:line="280" w:lineRule="exact"/>
        <w:rPr>
          <w:rFonts w:ascii="Arial" w:hAnsi="Arial" w:cs="Arial"/>
          <w:b/>
        </w:rPr>
      </w:pPr>
    </w:p>
    <w:p w14:paraId="3A10FC67" w14:textId="31CC8552" w:rsidR="002679D3" w:rsidRDefault="002679D3">
      <w:pPr>
        <w:widowControl/>
        <w:autoSpaceDE/>
        <w:autoSpaceDN/>
        <w:adjustRightInd/>
        <w:spacing w:before="0" w:after="200" w:line="276" w:lineRule="auto"/>
        <w:jc w:val="left"/>
        <w:textAlignment w:val="auto"/>
        <w:rPr>
          <w:rFonts w:ascii="Arial" w:hAnsi="Arial" w:cs="Arial"/>
        </w:rPr>
      </w:pPr>
    </w:p>
    <w:sectPr w:rsidR="002679D3" w:rsidSect="00450365">
      <w:headerReference w:type="default" r:id="rId8"/>
      <w:footerReference w:type="default" r:id="rId9"/>
      <w:headerReference w:type="first" r:id="rId10"/>
      <w:footerReference w:type="first" r:id="rId11"/>
      <w:pgSz w:w="11906" w:h="16838" w:code="9"/>
      <w:pgMar w:top="1440" w:right="1440" w:bottom="1440" w:left="1440" w:header="720" w:footer="720" w:gutter="0"/>
      <w:cols w:space="720"/>
      <w:noEndnote/>
      <w:titlePg/>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A55295" w14:textId="77777777" w:rsidR="004C7405" w:rsidRDefault="004C7405" w:rsidP="00871ABE">
      <w:pPr>
        <w:spacing w:before="0" w:line="240" w:lineRule="auto"/>
      </w:pPr>
      <w:r>
        <w:separator/>
      </w:r>
    </w:p>
  </w:endnote>
  <w:endnote w:type="continuationSeparator" w:id="0">
    <w:p w14:paraId="3C6ED1B9" w14:textId="77777777" w:rsidR="004C7405" w:rsidRDefault="004C7405" w:rsidP="00871ABE">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 Pro">
    <w:panose1 w:val="00000000000000000000"/>
    <w:charset w:val="00"/>
    <w:family w:val="roman"/>
    <w:notTrueType/>
    <w:pitch w:val="variable"/>
    <w:sig w:usb0="00000003" w:usb1="00000000" w:usb2="00000000" w:usb3="00000000" w:csb0="00000001" w:csb1="00000000"/>
  </w:font>
  <w:font w:name="Times-Roman">
    <w:altName w:val="Times"/>
    <w:panose1 w:val="00000000000000000000"/>
    <w:charset w:val="00"/>
    <w:family w:val="auto"/>
    <w:notTrueType/>
    <w:pitch w:val="default"/>
    <w:sig w:usb0="00000003" w:usb1="00000000" w:usb2="00000000" w:usb3="00000000" w:csb0="00000001" w:csb1="00000000"/>
  </w:font>
  <w:font w:name="SymbolMT">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Frutiger LT Std 45 Light">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slon 540 LT Std">
    <w:panose1 w:val="00000000000000000000"/>
    <w:charset w:val="00"/>
    <w:family w:val="roman"/>
    <w:notTrueType/>
    <w:pitch w:val="variable"/>
    <w:sig w:usb0="800000AF" w:usb1="5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8E5527" w14:textId="061A1A0C" w:rsidR="00450365" w:rsidRPr="00450365" w:rsidRDefault="00450365" w:rsidP="00450365">
    <w:pPr>
      <w:widowControl/>
      <w:tabs>
        <w:tab w:val="left" w:pos="4080"/>
        <w:tab w:val="center" w:pos="4680"/>
        <w:tab w:val="center" w:pos="4819"/>
        <w:tab w:val="right" w:pos="9340"/>
      </w:tabs>
      <w:autoSpaceDE/>
      <w:autoSpaceDN/>
      <w:adjustRightInd/>
      <w:spacing w:before="0" w:line="240" w:lineRule="exact"/>
      <w:jc w:val="center"/>
      <w:textAlignment w:val="auto"/>
      <w:rPr>
        <w:rFonts w:ascii="Arial" w:eastAsia="Arial Unicode MS" w:hAnsi="Arial" w:cs="Arial Unicode MS"/>
        <w:kern w:val="8"/>
        <w:sz w:val="16"/>
        <w:szCs w:val="16"/>
        <w:u w:color="000000"/>
        <w:lang w:eastAsia="en-US"/>
      </w:rPr>
    </w:pPr>
    <w:r w:rsidRPr="00450365">
      <w:rPr>
        <w:rFonts w:ascii="Arial" w:eastAsia="Arial Unicode MS" w:hAnsi="Arial" w:cs="Arial Unicode MS"/>
        <w:kern w:val="8"/>
        <w:sz w:val="16"/>
        <w:szCs w:val="16"/>
        <w:u w:color="000000"/>
        <w:lang w:eastAsia="en-US"/>
      </w:rPr>
      <w:t>Agenda Item 6-</w:t>
    </w:r>
    <w:r w:rsidR="004649CF">
      <w:rPr>
        <w:rFonts w:ascii="Arial" w:eastAsia="Arial Unicode MS" w:hAnsi="Arial" w:cs="Arial Unicode MS"/>
        <w:kern w:val="8"/>
        <w:sz w:val="16"/>
        <w:szCs w:val="16"/>
        <w:u w:color="000000"/>
        <w:lang w:eastAsia="en-US"/>
      </w:rPr>
      <w:t>B</w:t>
    </w:r>
    <w:r w:rsidRPr="00450365">
      <w:rPr>
        <w:rFonts w:ascii="Arial" w:eastAsia="Arial Unicode MS" w:hAnsi="Arial" w:cs="Arial Unicode MS"/>
        <w:b/>
        <w:bCs/>
        <w:kern w:val="8"/>
        <w:sz w:val="36"/>
        <w:szCs w:val="36"/>
        <w:u w:color="000000"/>
        <w:lang w:eastAsia="en-US"/>
      </w:rPr>
      <w:t xml:space="preserve">    </w:t>
    </w:r>
  </w:p>
  <w:p w14:paraId="3765A417" w14:textId="77777777" w:rsidR="00450365" w:rsidRPr="00450365" w:rsidRDefault="00450365" w:rsidP="00450365">
    <w:pPr>
      <w:widowControl/>
      <w:tabs>
        <w:tab w:val="center" w:pos="4680"/>
        <w:tab w:val="right" w:pos="9340"/>
      </w:tabs>
      <w:autoSpaceDE/>
      <w:autoSpaceDN/>
      <w:adjustRightInd/>
      <w:spacing w:before="0" w:line="240" w:lineRule="exact"/>
      <w:jc w:val="center"/>
      <w:textAlignment w:val="auto"/>
      <w:rPr>
        <w:rFonts w:ascii="Arial" w:eastAsia="Arial Unicode MS" w:hAnsi="Arial" w:cs="Arial Unicode MS"/>
        <w:kern w:val="8"/>
        <w:sz w:val="16"/>
        <w:szCs w:val="16"/>
        <w:u w:color="000000"/>
        <w:lang w:eastAsia="en-US"/>
      </w:rPr>
    </w:pPr>
    <w:r w:rsidRPr="00450365">
      <w:rPr>
        <w:rFonts w:ascii="Arial" w:eastAsia="Arial Unicode MS" w:hAnsi="Arial" w:cs="Arial Unicode MS"/>
        <w:kern w:val="8"/>
        <w:sz w:val="16"/>
        <w:szCs w:val="16"/>
        <w:u w:color="000000"/>
        <w:lang w:eastAsia="en-US"/>
      </w:rPr>
      <w:t xml:space="preserve">Page </w:t>
    </w:r>
    <w:r w:rsidRPr="00450365">
      <w:rPr>
        <w:rFonts w:ascii="Arial" w:eastAsia="Arial Unicode MS" w:hAnsi="Arial" w:cs="Arial Unicode MS"/>
        <w:kern w:val="8"/>
        <w:sz w:val="16"/>
        <w:szCs w:val="16"/>
        <w:u w:color="000000"/>
        <w:lang w:eastAsia="en-US"/>
      </w:rPr>
      <w:fldChar w:fldCharType="begin"/>
    </w:r>
    <w:r w:rsidRPr="00450365">
      <w:rPr>
        <w:rFonts w:ascii="Arial" w:eastAsia="Arial Unicode MS" w:hAnsi="Arial" w:cs="Arial Unicode MS"/>
        <w:kern w:val="8"/>
        <w:sz w:val="16"/>
        <w:szCs w:val="16"/>
        <w:u w:color="000000"/>
        <w:lang w:eastAsia="en-US"/>
      </w:rPr>
      <w:instrText xml:space="preserve"> PAGE </w:instrText>
    </w:r>
    <w:r w:rsidRPr="00450365">
      <w:rPr>
        <w:rFonts w:ascii="Arial" w:eastAsia="Arial Unicode MS" w:hAnsi="Arial" w:cs="Arial Unicode MS"/>
        <w:kern w:val="8"/>
        <w:sz w:val="16"/>
        <w:szCs w:val="16"/>
        <w:u w:color="000000"/>
        <w:lang w:eastAsia="en-US"/>
      </w:rPr>
      <w:fldChar w:fldCharType="separate"/>
    </w:r>
    <w:r w:rsidR="004F7B9F">
      <w:rPr>
        <w:rFonts w:ascii="Arial" w:eastAsia="Arial Unicode MS" w:hAnsi="Arial" w:cs="Arial Unicode MS"/>
        <w:noProof/>
        <w:kern w:val="8"/>
        <w:sz w:val="16"/>
        <w:szCs w:val="16"/>
        <w:u w:color="000000"/>
        <w:lang w:eastAsia="en-US"/>
      </w:rPr>
      <w:t>11</w:t>
    </w:r>
    <w:r w:rsidRPr="00450365">
      <w:rPr>
        <w:rFonts w:ascii="Arial" w:eastAsia="Arial Unicode MS" w:hAnsi="Arial" w:cs="Arial Unicode MS"/>
        <w:kern w:val="8"/>
        <w:sz w:val="16"/>
        <w:szCs w:val="16"/>
        <w:u w:color="000000"/>
        <w:lang w:eastAsia="en-US"/>
      </w:rPr>
      <w:fldChar w:fldCharType="end"/>
    </w:r>
    <w:r w:rsidRPr="00450365">
      <w:rPr>
        <w:rFonts w:ascii="Arial" w:eastAsia="Arial Unicode MS" w:hAnsi="Arial" w:cs="Arial Unicode MS"/>
        <w:kern w:val="8"/>
        <w:sz w:val="16"/>
        <w:szCs w:val="16"/>
        <w:u w:color="000000"/>
        <w:lang w:eastAsia="en-US"/>
      </w:rPr>
      <w:t xml:space="preserve"> of </w:t>
    </w:r>
    <w:r w:rsidRPr="00450365">
      <w:rPr>
        <w:rFonts w:ascii="Arial" w:eastAsia="Arial Unicode MS" w:hAnsi="Arial" w:cs="Arial Unicode MS"/>
        <w:kern w:val="8"/>
        <w:sz w:val="16"/>
        <w:szCs w:val="16"/>
        <w:u w:color="000000"/>
        <w:lang w:eastAsia="en-US"/>
      </w:rPr>
      <w:fldChar w:fldCharType="begin"/>
    </w:r>
    <w:r w:rsidRPr="00450365">
      <w:rPr>
        <w:rFonts w:ascii="Arial" w:eastAsia="Arial Unicode MS" w:hAnsi="Arial" w:cs="Arial Unicode MS"/>
        <w:kern w:val="8"/>
        <w:sz w:val="16"/>
        <w:szCs w:val="16"/>
        <w:u w:color="000000"/>
        <w:lang w:eastAsia="en-US"/>
      </w:rPr>
      <w:instrText xml:space="preserve"> NUMPAGES </w:instrText>
    </w:r>
    <w:r w:rsidRPr="00450365">
      <w:rPr>
        <w:rFonts w:ascii="Arial" w:eastAsia="Arial Unicode MS" w:hAnsi="Arial" w:cs="Arial Unicode MS"/>
        <w:kern w:val="8"/>
        <w:sz w:val="16"/>
        <w:szCs w:val="16"/>
        <w:u w:color="000000"/>
        <w:lang w:eastAsia="en-US"/>
      </w:rPr>
      <w:fldChar w:fldCharType="separate"/>
    </w:r>
    <w:r w:rsidR="004F7B9F">
      <w:rPr>
        <w:rFonts w:ascii="Arial" w:eastAsia="Arial Unicode MS" w:hAnsi="Arial" w:cs="Arial Unicode MS"/>
        <w:noProof/>
        <w:kern w:val="8"/>
        <w:sz w:val="16"/>
        <w:szCs w:val="16"/>
        <w:u w:color="000000"/>
        <w:lang w:eastAsia="en-US"/>
      </w:rPr>
      <w:t>11</w:t>
    </w:r>
    <w:r w:rsidRPr="00450365">
      <w:rPr>
        <w:rFonts w:ascii="Arial" w:eastAsia="Arial Unicode MS" w:hAnsi="Arial" w:cs="Arial Unicode MS"/>
        <w:kern w:val="8"/>
        <w:sz w:val="16"/>
        <w:szCs w:val="16"/>
        <w:u w:color="000000"/>
        <w:lang w:eastAsia="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A1C9A" w14:textId="77777777" w:rsidR="00450365" w:rsidRPr="00450365" w:rsidRDefault="00450365" w:rsidP="00450365">
    <w:pPr>
      <w:widowControl/>
      <w:tabs>
        <w:tab w:val="right" w:pos="9340"/>
      </w:tabs>
      <w:autoSpaceDE/>
      <w:autoSpaceDN/>
      <w:adjustRightInd/>
      <w:spacing w:before="0" w:after="160" w:line="240" w:lineRule="exact"/>
      <w:jc w:val="left"/>
      <w:textAlignment w:val="auto"/>
      <w:rPr>
        <w:rFonts w:ascii="Arial" w:hAnsi="Arial" w:cs="Arial"/>
        <w:kern w:val="8"/>
        <w:u w:color="000000"/>
        <w:lang w:eastAsia="en-US"/>
      </w:rPr>
    </w:pPr>
    <w:r w:rsidRPr="00450365">
      <w:rPr>
        <w:rFonts w:ascii="Arial" w:hAnsi="Arial" w:cs="Arial"/>
        <w:i/>
        <w:iCs/>
        <w:kern w:val="8"/>
        <w:sz w:val="16"/>
        <w:szCs w:val="16"/>
        <w:u w:color="000000"/>
        <w:lang w:eastAsia="en-US"/>
      </w:rPr>
      <w:t xml:space="preserve">Prepared by: </w:t>
    </w:r>
    <w:r w:rsidRPr="00450365">
      <w:rPr>
        <w:rFonts w:ascii="Arial" w:hAnsi="Arial" w:cs="Arial"/>
        <w:iCs/>
        <w:kern w:val="8"/>
        <w:sz w:val="16"/>
        <w:szCs w:val="16"/>
        <w:u w:color="000000"/>
        <w:lang w:eastAsia="en-US"/>
      </w:rPr>
      <w:t>Diane Jules and Szilvia Sramko</w:t>
    </w:r>
    <w:r w:rsidRPr="00450365">
      <w:rPr>
        <w:rFonts w:ascii="Arial" w:hAnsi="Arial" w:cs="Arial"/>
        <w:kern w:val="8"/>
        <w:sz w:val="16"/>
        <w:szCs w:val="16"/>
        <w:u w:color="000000"/>
        <w:lang w:eastAsia="en-US"/>
      </w:rPr>
      <w:t xml:space="preserve"> </w:t>
    </w:r>
    <w:r w:rsidRPr="00450365">
      <w:rPr>
        <w:rFonts w:ascii="Arial" w:hAnsi="Arial" w:cs="Arial"/>
        <w:i/>
        <w:iCs/>
        <w:kern w:val="8"/>
        <w:sz w:val="16"/>
        <w:szCs w:val="16"/>
        <w:u w:color="000000"/>
        <w:lang w:eastAsia="en-US"/>
      </w:rPr>
      <w:tab/>
    </w:r>
    <w:r w:rsidRPr="00450365">
      <w:rPr>
        <w:rFonts w:ascii="Arial" w:hAnsi="Arial" w:cs="Arial"/>
        <w:kern w:val="8"/>
        <w:sz w:val="16"/>
        <w:szCs w:val="16"/>
        <w:u w:color="000000"/>
        <w:lang w:val="da-DK" w:eastAsia="en-US"/>
      </w:rPr>
      <w:t xml:space="preserve">Page </w:t>
    </w:r>
    <w:r w:rsidRPr="00450365">
      <w:rPr>
        <w:rFonts w:ascii="Arial" w:hAnsi="Arial" w:cs="Arial"/>
        <w:kern w:val="8"/>
        <w:sz w:val="16"/>
        <w:szCs w:val="16"/>
        <w:u w:color="000000"/>
        <w:lang w:eastAsia="en-US"/>
      </w:rPr>
      <w:fldChar w:fldCharType="begin"/>
    </w:r>
    <w:r w:rsidRPr="00450365">
      <w:rPr>
        <w:rFonts w:ascii="Arial" w:hAnsi="Arial" w:cs="Arial"/>
        <w:kern w:val="8"/>
        <w:sz w:val="16"/>
        <w:szCs w:val="16"/>
        <w:u w:color="000000"/>
        <w:lang w:eastAsia="en-US"/>
      </w:rPr>
      <w:instrText xml:space="preserve"> PAGE </w:instrText>
    </w:r>
    <w:r w:rsidRPr="00450365">
      <w:rPr>
        <w:rFonts w:ascii="Arial" w:hAnsi="Arial" w:cs="Arial"/>
        <w:kern w:val="8"/>
        <w:sz w:val="16"/>
        <w:szCs w:val="16"/>
        <w:u w:color="000000"/>
        <w:lang w:eastAsia="en-US"/>
      </w:rPr>
      <w:fldChar w:fldCharType="separate"/>
    </w:r>
    <w:r w:rsidR="004F7B9F">
      <w:rPr>
        <w:rFonts w:ascii="Arial" w:hAnsi="Arial" w:cs="Arial"/>
        <w:noProof/>
        <w:kern w:val="8"/>
        <w:sz w:val="16"/>
        <w:szCs w:val="16"/>
        <w:u w:color="000000"/>
        <w:lang w:eastAsia="en-US"/>
      </w:rPr>
      <w:t>1</w:t>
    </w:r>
    <w:r w:rsidRPr="00450365">
      <w:rPr>
        <w:rFonts w:ascii="Arial" w:hAnsi="Arial" w:cs="Arial"/>
        <w:kern w:val="8"/>
        <w:sz w:val="16"/>
        <w:szCs w:val="16"/>
        <w:u w:color="000000"/>
        <w:lang w:eastAsia="en-US"/>
      </w:rPr>
      <w:fldChar w:fldCharType="end"/>
    </w:r>
    <w:r w:rsidRPr="00450365">
      <w:rPr>
        <w:rFonts w:ascii="Arial" w:hAnsi="Arial" w:cs="Arial"/>
        <w:kern w:val="8"/>
        <w:sz w:val="16"/>
        <w:szCs w:val="16"/>
        <w:u w:color="000000"/>
        <w:lang w:eastAsia="en-US"/>
      </w:rPr>
      <w:t xml:space="preserve"> of </w:t>
    </w:r>
    <w:r w:rsidRPr="00450365">
      <w:rPr>
        <w:rFonts w:ascii="Arial" w:hAnsi="Arial" w:cs="Arial"/>
        <w:kern w:val="8"/>
        <w:sz w:val="16"/>
        <w:szCs w:val="16"/>
        <w:u w:color="000000"/>
        <w:lang w:eastAsia="en-US"/>
      </w:rPr>
      <w:fldChar w:fldCharType="begin"/>
    </w:r>
    <w:r w:rsidRPr="00450365">
      <w:rPr>
        <w:rFonts w:ascii="Arial" w:hAnsi="Arial" w:cs="Arial"/>
        <w:kern w:val="8"/>
        <w:sz w:val="16"/>
        <w:szCs w:val="16"/>
        <w:u w:color="000000"/>
        <w:lang w:eastAsia="en-US"/>
      </w:rPr>
      <w:instrText xml:space="preserve"> NUMPAGES </w:instrText>
    </w:r>
    <w:r w:rsidRPr="00450365">
      <w:rPr>
        <w:rFonts w:ascii="Arial" w:hAnsi="Arial" w:cs="Arial"/>
        <w:kern w:val="8"/>
        <w:sz w:val="16"/>
        <w:szCs w:val="16"/>
        <w:u w:color="000000"/>
        <w:lang w:eastAsia="en-US"/>
      </w:rPr>
      <w:fldChar w:fldCharType="separate"/>
    </w:r>
    <w:r w:rsidR="004F7B9F">
      <w:rPr>
        <w:rFonts w:ascii="Arial" w:hAnsi="Arial" w:cs="Arial"/>
        <w:noProof/>
        <w:kern w:val="8"/>
        <w:sz w:val="16"/>
        <w:szCs w:val="16"/>
        <w:u w:color="000000"/>
        <w:lang w:eastAsia="en-US"/>
      </w:rPr>
      <w:t>11</w:t>
    </w:r>
    <w:r w:rsidRPr="00450365">
      <w:rPr>
        <w:rFonts w:ascii="Arial" w:hAnsi="Arial" w:cs="Arial"/>
        <w:kern w:val="8"/>
        <w:sz w:val="16"/>
        <w:szCs w:val="16"/>
        <w:u w:color="000000"/>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1E77F8" w14:textId="77777777" w:rsidR="004C7405" w:rsidRDefault="004C7405" w:rsidP="00871ABE">
      <w:pPr>
        <w:spacing w:before="0" w:line="240" w:lineRule="auto"/>
      </w:pPr>
      <w:r>
        <w:separator/>
      </w:r>
    </w:p>
  </w:footnote>
  <w:footnote w:type="continuationSeparator" w:id="0">
    <w:p w14:paraId="71999137" w14:textId="77777777" w:rsidR="004C7405" w:rsidRDefault="004C7405" w:rsidP="00871ABE">
      <w:pPr>
        <w:spacing w:before="0" w:line="240" w:lineRule="auto"/>
      </w:pPr>
      <w:r>
        <w:continuationSeparator/>
      </w:r>
    </w:p>
  </w:footnote>
  <w:footnote w:id="1">
    <w:p w14:paraId="57F9F539" w14:textId="77777777" w:rsidR="00616708" w:rsidRDefault="00616708" w:rsidP="00616708">
      <w:pPr>
        <w:pStyle w:val="FootnoteText"/>
      </w:pPr>
      <w:r>
        <w:rPr>
          <w:rStyle w:val="FootnoteReference"/>
        </w:rPr>
        <w:footnoteRef/>
      </w:r>
      <w:r>
        <w:t xml:space="preserve"> The extant Code is the 2018 versions of the Code which is revised and restructured. It will come into effect in June 2019.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C7EB39" w14:textId="54E00ABC" w:rsidR="00450365" w:rsidRPr="00450365" w:rsidRDefault="004649CF" w:rsidP="00450365">
    <w:pPr>
      <w:widowControl/>
      <w:tabs>
        <w:tab w:val="center" w:pos="4680"/>
        <w:tab w:val="right" w:pos="9340"/>
      </w:tabs>
      <w:autoSpaceDE/>
      <w:autoSpaceDN/>
      <w:adjustRightInd/>
      <w:spacing w:before="0" w:line="200" w:lineRule="exact"/>
      <w:jc w:val="center"/>
      <w:textAlignment w:val="auto"/>
      <w:rPr>
        <w:rFonts w:ascii="Arial" w:eastAsia="Arial Unicode MS" w:hAnsi="Arial" w:cs="Arial Unicode MS"/>
        <w:kern w:val="8"/>
        <w:sz w:val="16"/>
        <w:szCs w:val="16"/>
        <w:u w:color="000000"/>
        <w:lang w:eastAsia="en-US"/>
      </w:rPr>
    </w:pPr>
    <w:r w:rsidRPr="004649CF">
      <w:rPr>
        <w:rFonts w:ascii="Arial" w:eastAsia="Arial Unicode MS" w:hAnsi="Arial" w:cs="Arial Unicode MS"/>
        <w:kern w:val="8"/>
        <w:sz w:val="16"/>
        <w:szCs w:val="16"/>
        <w:u w:color="000000"/>
        <w:lang w:eastAsia="en-US"/>
      </w:rPr>
      <w:t xml:space="preserve">NAS </w:t>
    </w:r>
    <w:r w:rsidR="00B31519">
      <w:rPr>
        <w:rFonts w:ascii="Arial" w:eastAsia="Arial Unicode MS" w:hAnsi="Arial" w:cs="Arial Unicode MS"/>
        <w:kern w:val="8"/>
        <w:sz w:val="16"/>
        <w:szCs w:val="16"/>
        <w:u w:color="000000"/>
        <w:lang w:eastAsia="en-US"/>
      </w:rPr>
      <w:t xml:space="preserve">– </w:t>
    </w:r>
    <w:r w:rsidRPr="004649CF">
      <w:rPr>
        <w:rFonts w:ascii="Arial" w:eastAsia="Arial Unicode MS" w:hAnsi="Arial" w:cs="Arial Unicode MS"/>
        <w:kern w:val="8"/>
        <w:sz w:val="16"/>
        <w:szCs w:val="16"/>
        <w:u w:color="000000"/>
        <w:lang w:eastAsia="en-US"/>
      </w:rPr>
      <w:t xml:space="preserve">Proposed </w:t>
    </w:r>
    <w:r w:rsidR="00B31519">
      <w:rPr>
        <w:rFonts w:ascii="Arial" w:eastAsia="Arial Unicode MS" w:hAnsi="Arial" w:cs="Arial Unicode MS"/>
        <w:kern w:val="8"/>
        <w:sz w:val="16"/>
        <w:szCs w:val="16"/>
        <w:u w:color="000000"/>
        <w:lang w:eastAsia="en-US"/>
      </w:rPr>
      <w:t xml:space="preserve">Conforming Amendments to </w:t>
    </w:r>
    <w:r>
      <w:rPr>
        <w:rFonts w:ascii="Arial" w:eastAsia="Arial Unicode MS" w:hAnsi="Arial" w:cs="Arial Unicode MS"/>
        <w:kern w:val="8"/>
        <w:sz w:val="16"/>
        <w:szCs w:val="16"/>
        <w:u w:color="000000"/>
        <w:lang w:eastAsia="en-US"/>
      </w:rPr>
      <w:t xml:space="preserve">Section 400 </w:t>
    </w:r>
    <w:r w:rsidR="00450365" w:rsidRPr="00450365">
      <w:rPr>
        <w:rFonts w:ascii="Arial" w:eastAsia="Arial Unicode MS" w:hAnsi="Arial" w:cs="Arial Unicode MS"/>
        <w:kern w:val="8"/>
        <w:sz w:val="16"/>
        <w:szCs w:val="16"/>
        <w:u w:color="000000"/>
        <w:lang w:eastAsia="en-US"/>
      </w:rPr>
      <w:t>(</w:t>
    </w:r>
    <w:r w:rsidR="00450365">
      <w:rPr>
        <w:rFonts w:ascii="Arial" w:eastAsia="Arial Unicode MS" w:hAnsi="Arial" w:cs="Arial Unicode MS"/>
        <w:kern w:val="8"/>
        <w:sz w:val="16"/>
        <w:szCs w:val="16"/>
        <w:u w:color="000000"/>
        <w:lang w:eastAsia="en-US"/>
      </w:rPr>
      <w:t>Mark-up</w:t>
    </w:r>
    <w:r w:rsidR="00B31519">
      <w:rPr>
        <w:rFonts w:ascii="Arial" w:eastAsia="Arial Unicode MS" w:hAnsi="Arial" w:cs="Arial Unicode MS"/>
        <w:kern w:val="8"/>
        <w:sz w:val="16"/>
        <w:szCs w:val="16"/>
        <w:u w:color="000000"/>
        <w:lang w:eastAsia="en-US"/>
      </w:rPr>
      <w:t xml:space="preserve"> from Extant</w:t>
    </w:r>
    <w:r w:rsidR="00450365" w:rsidRPr="00450365">
      <w:rPr>
        <w:rFonts w:ascii="Arial" w:eastAsia="Arial Unicode MS" w:hAnsi="Arial" w:cs="Arial Unicode MS"/>
        <w:kern w:val="8"/>
        <w:sz w:val="16"/>
        <w:szCs w:val="16"/>
        <w:u w:color="000000"/>
        <w:lang w:eastAsia="en-US"/>
      </w:rPr>
      <w:t xml:space="preserve">) </w:t>
    </w:r>
  </w:p>
  <w:p w14:paraId="2397C174" w14:textId="77777777" w:rsidR="00450365" w:rsidRPr="00450365" w:rsidRDefault="00450365" w:rsidP="00450365">
    <w:pPr>
      <w:widowControl/>
      <w:tabs>
        <w:tab w:val="center" w:pos="4680"/>
        <w:tab w:val="right" w:pos="9340"/>
      </w:tabs>
      <w:autoSpaceDE/>
      <w:autoSpaceDN/>
      <w:adjustRightInd/>
      <w:spacing w:before="0" w:line="200" w:lineRule="exact"/>
      <w:jc w:val="center"/>
      <w:textAlignment w:val="auto"/>
      <w:rPr>
        <w:rFonts w:ascii="Arial" w:eastAsia="Arial Unicode MS" w:hAnsi="Arial" w:cs="Arial Unicode MS"/>
        <w:kern w:val="8"/>
        <w:sz w:val="16"/>
        <w:szCs w:val="16"/>
        <w:u w:color="000000"/>
        <w:lang w:eastAsia="en-US"/>
      </w:rPr>
    </w:pPr>
    <w:r w:rsidRPr="00450365">
      <w:rPr>
        <w:rFonts w:ascii="Arial" w:eastAsia="Arial Unicode MS" w:hAnsi="Arial" w:cs="Arial Unicode MS"/>
        <w:i/>
        <w:iCs/>
        <w:kern w:val="8"/>
        <w:sz w:val="16"/>
        <w:szCs w:val="16"/>
        <w:u w:color="000000"/>
        <w:lang w:eastAsia="en-US"/>
      </w:rPr>
      <w:t>IESBA Meeting (June 2019)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1C284" w14:textId="77777777" w:rsidR="00450365" w:rsidRPr="00450365" w:rsidRDefault="00450365" w:rsidP="00450365">
    <w:pPr>
      <w:widowControl/>
      <w:tabs>
        <w:tab w:val="center" w:pos="4680"/>
        <w:tab w:val="right" w:pos="9340"/>
      </w:tabs>
      <w:autoSpaceDE/>
      <w:autoSpaceDN/>
      <w:adjustRightInd/>
      <w:spacing w:before="0" w:after="120" w:line="360" w:lineRule="exact"/>
      <w:jc w:val="left"/>
      <w:textAlignment w:val="auto"/>
      <w:rPr>
        <w:rFonts w:ascii="Arial" w:hAnsi="Arial" w:cs="Arial"/>
        <w:b/>
        <w:bCs/>
        <w:kern w:val="8"/>
        <w:sz w:val="36"/>
        <w:szCs w:val="36"/>
        <w:u w:color="000000"/>
        <w:lang w:eastAsia="en-US"/>
      </w:rPr>
    </w:pPr>
    <w:r w:rsidRPr="00450365">
      <w:rPr>
        <w:rFonts w:ascii="Arial" w:hAnsi="Arial" w:cs="Arial"/>
        <w:kern w:val="8"/>
        <w:sz w:val="16"/>
        <w:szCs w:val="16"/>
        <w:u w:color="000000"/>
        <w:lang w:eastAsia="en-US"/>
      </w:rPr>
      <w:tab/>
      <w:t>IESBA Meeting (June 2019)</w:t>
    </w:r>
    <w:r w:rsidRPr="00450365">
      <w:rPr>
        <w:rFonts w:ascii="Arial" w:hAnsi="Arial" w:cs="Arial"/>
        <w:b/>
        <w:bCs/>
        <w:kern w:val="8"/>
        <w:sz w:val="36"/>
        <w:szCs w:val="36"/>
        <w:u w:color="000000"/>
        <w:lang w:val="it-IT" w:eastAsia="en-US"/>
      </w:rPr>
      <w:tab/>
      <w:t>Agenda Item</w:t>
    </w:r>
  </w:p>
  <w:p w14:paraId="78A018DE" w14:textId="7334BFF1" w:rsidR="00450365" w:rsidRPr="00450365" w:rsidRDefault="00450365" w:rsidP="00450365">
    <w:pPr>
      <w:widowControl/>
      <w:autoSpaceDE/>
      <w:autoSpaceDN/>
      <w:adjustRightInd/>
      <w:spacing w:before="0" w:after="240" w:line="360" w:lineRule="exact"/>
      <w:ind w:left="720" w:firstLine="720"/>
      <w:jc w:val="right"/>
      <w:textAlignment w:val="auto"/>
      <w:rPr>
        <w:rFonts w:ascii="Arial" w:hAnsi="Arial" w:cs="Arial"/>
        <w:kern w:val="8"/>
        <w:u w:color="000000"/>
        <w:lang w:eastAsia="en-US"/>
      </w:rPr>
    </w:pPr>
    <w:r>
      <w:rPr>
        <w:rFonts w:ascii="Arial" w:hAnsi="Arial" w:cs="Arial"/>
        <w:b/>
        <w:bCs/>
        <w:kern w:val="8"/>
        <w:sz w:val="36"/>
        <w:szCs w:val="36"/>
        <w:u w:color="000000"/>
        <w:lang w:eastAsia="en-US"/>
      </w:rPr>
      <w:tab/>
    </w:r>
    <w:r w:rsidRPr="00450365">
      <w:rPr>
        <w:rFonts w:ascii="Arial" w:hAnsi="Arial" w:cs="Arial"/>
        <w:b/>
        <w:bCs/>
        <w:kern w:val="8"/>
        <w:sz w:val="36"/>
        <w:szCs w:val="36"/>
        <w:u w:color="000000"/>
        <w:lang w:eastAsia="en-US"/>
      </w:rPr>
      <w:tab/>
    </w:r>
    <w:r w:rsidRPr="00450365">
      <w:rPr>
        <w:rFonts w:ascii="Arial" w:hAnsi="Arial" w:cs="Arial"/>
        <w:b/>
        <w:bCs/>
        <w:kern w:val="8"/>
        <w:sz w:val="36"/>
        <w:szCs w:val="36"/>
        <w:u w:color="000000"/>
        <w:lang w:eastAsia="en-US"/>
      </w:rPr>
      <w:tab/>
    </w:r>
    <w:r w:rsidRPr="00450365">
      <w:rPr>
        <w:rFonts w:ascii="Arial" w:hAnsi="Arial" w:cs="Arial"/>
        <w:b/>
        <w:bCs/>
        <w:kern w:val="8"/>
        <w:sz w:val="36"/>
        <w:szCs w:val="36"/>
        <w:u w:color="000000"/>
        <w:lang w:eastAsia="en-US"/>
      </w:rPr>
      <w:tab/>
    </w:r>
    <w:r w:rsidRPr="00450365">
      <w:rPr>
        <w:rFonts w:ascii="Arial" w:hAnsi="Arial" w:cs="Arial"/>
        <w:b/>
        <w:bCs/>
        <w:kern w:val="8"/>
        <w:sz w:val="36"/>
        <w:szCs w:val="36"/>
        <w:u w:color="000000"/>
        <w:lang w:eastAsia="en-US"/>
      </w:rPr>
      <w:tab/>
    </w:r>
    <w:r>
      <w:rPr>
        <w:rFonts w:ascii="Arial" w:hAnsi="Arial" w:cs="Arial"/>
        <w:b/>
        <w:bCs/>
        <w:kern w:val="8"/>
        <w:sz w:val="36"/>
        <w:szCs w:val="36"/>
        <w:u w:color="000000"/>
        <w:lang w:eastAsia="en-US"/>
      </w:rPr>
      <w:tab/>
    </w:r>
    <w:r w:rsidRPr="00450365">
      <w:rPr>
        <w:rFonts w:ascii="Arial" w:hAnsi="Arial" w:cs="Arial"/>
        <w:b/>
        <w:bCs/>
        <w:kern w:val="8"/>
        <w:sz w:val="36"/>
        <w:szCs w:val="36"/>
        <w:u w:color="000000"/>
        <w:lang w:eastAsia="en-US"/>
      </w:rPr>
      <w:tab/>
    </w:r>
    <w:r w:rsidRPr="00450365">
      <w:rPr>
        <w:rFonts w:ascii="Arial" w:hAnsi="Arial" w:cs="Arial"/>
        <w:b/>
        <w:bCs/>
        <w:kern w:val="8"/>
        <w:sz w:val="36"/>
        <w:szCs w:val="36"/>
        <w:u w:color="000000"/>
        <w:lang w:eastAsia="en-US"/>
      </w:rPr>
      <w:tab/>
    </w:r>
    <w:r>
      <w:rPr>
        <w:rFonts w:ascii="Arial" w:hAnsi="Arial" w:cs="Arial"/>
        <w:b/>
        <w:bCs/>
        <w:kern w:val="8"/>
        <w:sz w:val="36"/>
        <w:szCs w:val="36"/>
        <w:u w:color="000000"/>
        <w:lang w:eastAsia="en-US"/>
      </w:rPr>
      <w:t xml:space="preserve">  </w:t>
    </w:r>
    <w:r w:rsidRPr="00450365">
      <w:rPr>
        <w:rFonts w:ascii="Arial" w:hAnsi="Arial" w:cs="Arial"/>
        <w:b/>
        <w:bCs/>
        <w:kern w:val="8"/>
        <w:sz w:val="36"/>
        <w:szCs w:val="36"/>
        <w:u w:color="000000"/>
        <w:lang w:eastAsia="en-US"/>
      </w:rPr>
      <w:t xml:space="preserve">  6-</w:t>
    </w:r>
    <w:r w:rsidR="00616708">
      <w:rPr>
        <w:rFonts w:ascii="Arial" w:hAnsi="Arial" w:cs="Arial"/>
        <w:b/>
        <w:bCs/>
        <w:kern w:val="8"/>
        <w:sz w:val="36"/>
        <w:szCs w:val="36"/>
        <w:u w:color="000000"/>
        <w:lang w:eastAsia="en-US"/>
      </w:rPr>
      <w:t>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86711"/>
    <w:multiLevelType w:val="multilevel"/>
    <w:tmpl w:val="60D43602"/>
    <w:lvl w:ilvl="0">
      <w:start w:val="1"/>
      <w:numFmt w:val="bullet"/>
      <w:pStyle w:val="TableBullet1"/>
      <w:lvlText w:val=""/>
      <w:lvlJc w:val="left"/>
      <w:pPr>
        <w:tabs>
          <w:tab w:val="num" w:pos="-153"/>
        </w:tabs>
        <w:ind w:left="-153" w:hanging="360"/>
      </w:pPr>
      <w:rPr>
        <w:rFonts w:ascii="Symbol" w:hAnsi="Symbol" w:hint="default"/>
        <w:sz w:val="22"/>
        <w:szCs w:val="22"/>
      </w:rPr>
    </w:lvl>
    <w:lvl w:ilvl="1">
      <w:start w:val="1"/>
      <w:numFmt w:val="bullet"/>
      <w:lvlText w:val=""/>
      <w:lvlJc w:val="left"/>
      <w:pPr>
        <w:tabs>
          <w:tab w:val="num" w:pos="1134"/>
        </w:tabs>
        <w:ind w:left="1134" w:hanging="360"/>
      </w:pPr>
      <w:rPr>
        <w:rFonts w:ascii="Symbol" w:hAnsi="Symbol" w:hint="default"/>
        <w:sz w:val="22"/>
        <w:szCs w:val="22"/>
      </w:rPr>
    </w:lvl>
    <w:lvl w:ilvl="2">
      <w:start w:val="1"/>
      <w:numFmt w:val="lowerRoman"/>
      <w:lvlText w:val="(%3)"/>
      <w:lvlJc w:val="left"/>
      <w:pPr>
        <w:tabs>
          <w:tab w:val="num" w:pos="1854"/>
        </w:tabs>
        <w:ind w:left="1854" w:hanging="180"/>
      </w:pPr>
      <w:rPr>
        <w:rFonts w:hint="default"/>
      </w:rPr>
    </w:lvl>
    <w:lvl w:ilvl="3">
      <w:start w:val="1"/>
      <w:numFmt w:val="decimal"/>
      <w:lvlText w:val="%4."/>
      <w:lvlJc w:val="left"/>
      <w:pPr>
        <w:tabs>
          <w:tab w:val="num" w:pos="2784"/>
        </w:tabs>
        <w:ind w:left="2784" w:hanging="570"/>
      </w:pPr>
      <w:rPr>
        <w:rFonts w:hint="default"/>
        <w:b w:val="0"/>
      </w:rPr>
    </w:lvl>
    <w:lvl w:ilvl="4">
      <w:start w:val="1"/>
      <w:numFmt w:val="lowerLetter"/>
      <w:lvlText w:val="%5."/>
      <w:lvlJc w:val="left"/>
      <w:pPr>
        <w:tabs>
          <w:tab w:val="num" w:pos="3294"/>
        </w:tabs>
        <w:ind w:left="3294" w:hanging="360"/>
      </w:pPr>
      <w:rPr>
        <w:rFonts w:hint="default"/>
      </w:rPr>
    </w:lvl>
    <w:lvl w:ilvl="5">
      <w:start w:val="1"/>
      <w:numFmt w:val="lowerRoman"/>
      <w:lvlText w:val="%6."/>
      <w:lvlJc w:val="right"/>
      <w:pPr>
        <w:tabs>
          <w:tab w:val="num" w:pos="4014"/>
        </w:tabs>
        <w:ind w:left="4014" w:hanging="180"/>
      </w:pPr>
      <w:rPr>
        <w:rFonts w:hint="default"/>
      </w:rPr>
    </w:lvl>
    <w:lvl w:ilvl="6">
      <w:start w:val="1"/>
      <w:numFmt w:val="decimal"/>
      <w:lvlText w:val="%7."/>
      <w:lvlJc w:val="left"/>
      <w:pPr>
        <w:tabs>
          <w:tab w:val="num" w:pos="4734"/>
        </w:tabs>
        <w:ind w:left="4734" w:hanging="360"/>
      </w:pPr>
      <w:rPr>
        <w:rFonts w:hint="default"/>
      </w:rPr>
    </w:lvl>
    <w:lvl w:ilvl="7">
      <w:start w:val="1"/>
      <w:numFmt w:val="lowerLetter"/>
      <w:lvlText w:val="%8."/>
      <w:lvlJc w:val="left"/>
      <w:pPr>
        <w:tabs>
          <w:tab w:val="num" w:pos="5454"/>
        </w:tabs>
        <w:ind w:left="5454" w:hanging="360"/>
      </w:pPr>
      <w:rPr>
        <w:rFonts w:hint="default"/>
      </w:rPr>
    </w:lvl>
    <w:lvl w:ilvl="8">
      <w:start w:val="1"/>
      <w:numFmt w:val="lowerRoman"/>
      <w:lvlText w:val="%9."/>
      <w:lvlJc w:val="right"/>
      <w:pPr>
        <w:tabs>
          <w:tab w:val="num" w:pos="6174"/>
        </w:tabs>
        <w:ind w:left="6174" w:hanging="180"/>
      </w:pPr>
      <w:rPr>
        <w:rFonts w:hint="default"/>
      </w:rPr>
    </w:lvl>
  </w:abstractNum>
  <w:abstractNum w:abstractNumId="1" w15:restartNumberingAfterBreak="0">
    <w:nsid w:val="00F96CC1"/>
    <w:multiLevelType w:val="hybridMultilevel"/>
    <w:tmpl w:val="F9BAF7F0"/>
    <w:lvl w:ilvl="0" w:tplc="CEC25FBC">
      <w:start w:val="1"/>
      <w:numFmt w:val="bullet"/>
      <w:lvlText w:val="·"/>
      <w:lvlJc w:val="left"/>
      <w:pPr>
        <w:ind w:left="1641" w:hanging="54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8C0755C">
      <w:start w:val="1"/>
      <w:numFmt w:val="bullet"/>
      <w:lvlText w:val="·"/>
      <w:lvlJc w:val="left"/>
      <w:pPr>
        <w:ind w:left="1267" w:hanging="54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3">
      <w:start w:val="1"/>
      <w:numFmt w:val="bullet"/>
      <w:lvlText w:val="o"/>
      <w:lvlJc w:val="left"/>
      <w:pPr>
        <w:ind w:left="1987" w:hanging="547"/>
      </w:pPr>
      <w:rPr>
        <w:rFonts w:ascii="Courier New" w:hAnsi="Courier New" w:cs="Courier New"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0F42312">
      <w:start w:val="1"/>
      <w:numFmt w:val="bullet"/>
      <w:lvlText w:val="·"/>
      <w:lvlJc w:val="left"/>
      <w:pPr>
        <w:ind w:left="2707" w:hanging="54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A691D4">
      <w:start w:val="1"/>
      <w:numFmt w:val="bullet"/>
      <w:lvlText w:val="·"/>
      <w:lvlJc w:val="left"/>
      <w:pPr>
        <w:ind w:left="3427" w:hanging="54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56E9D1C">
      <w:start w:val="1"/>
      <w:numFmt w:val="bullet"/>
      <w:lvlText w:val="·"/>
      <w:lvlJc w:val="left"/>
      <w:pPr>
        <w:ind w:left="4147" w:hanging="54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F251AC">
      <w:start w:val="1"/>
      <w:numFmt w:val="bullet"/>
      <w:lvlText w:val="·"/>
      <w:lvlJc w:val="left"/>
      <w:pPr>
        <w:ind w:left="4867" w:hanging="54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034A088">
      <w:start w:val="1"/>
      <w:numFmt w:val="bullet"/>
      <w:lvlText w:val="·"/>
      <w:lvlJc w:val="left"/>
      <w:pPr>
        <w:ind w:left="5587" w:hanging="54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FED3DA">
      <w:start w:val="1"/>
      <w:numFmt w:val="bullet"/>
      <w:lvlText w:val="·"/>
      <w:lvlJc w:val="left"/>
      <w:pPr>
        <w:ind w:left="6307" w:hanging="54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2517BB7"/>
    <w:multiLevelType w:val="hybridMultilevel"/>
    <w:tmpl w:val="36442662"/>
    <w:lvl w:ilvl="0" w:tplc="DFE023F2">
      <w:start w:val="1"/>
      <w:numFmt w:val="bullet"/>
      <w:lvlText w:val=""/>
      <w:lvlJc w:val="left"/>
      <w:pPr>
        <w:ind w:left="907" w:hanging="360"/>
      </w:pPr>
      <w:rPr>
        <w:rFonts w:ascii="Symbol" w:hAnsi="Symbol" w:hint="default"/>
        <w:b w:val="0"/>
        <w:i w:val="0"/>
        <w:sz w:val="20"/>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3" w15:restartNumberingAfterBreak="0">
    <w:nsid w:val="0D1C19BB"/>
    <w:multiLevelType w:val="hybridMultilevel"/>
    <w:tmpl w:val="CDBEABC6"/>
    <w:lvl w:ilvl="0" w:tplc="4EF4721C">
      <w:start w:val="1"/>
      <w:numFmt w:val="decimal"/>
      <w:pStyle w:val="IFACNumberAndLetter"/>
      <w:lvlText w:val="A%1."/>
      <w:lvlJc w:val="left"/>
      <w:pPr>
        <w:ind w:left="547" w:hanging="360"/>
      </w:pPr>
      <w:rPr>
        <w:rFonts w:ascii="Arial" w:hAnsi="Arial" w:cs="Arial" w:hint="default"/>
        <w:b w:val="0"/>
        <w:i w:val="0"/>
        <w:sz w:val="20"/>
        <w:szCs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81B7D84"/>
    <w:multiLevelType w:val="hybridMultilevel"/>
    <w:tmpl w:val="220CA138"/>
    <w:styleLink w:val="ImportedStyle12"/>
    <w:lvl w:ilvl="0" w:tplc="6A548930">
      <w:start w:val="1"/>
      <w:numFmt w:val="bullet"/>
      <w:lvlText w:val="o"/>
      <w:lvlJc w:val="left"/>
      <w:pPr>
        <w:ind w:left="180" w:hanging="180"/>
      </w:pPr>
      <w:rPr>
        <w:rFonts w:ascii="Arial" w:eastAsia="Times New Roman" w:hAnsi="Arial"/>
        <w:b w:val="0"/>
        <w:i w:val="0"/>
        <w:caps w:val="0"/>
        <w:smallCaps w:val="0"/>
        <w:strike w:val="0"/>
        <w:dstrike w:val="0"/>
        <w:color w:val="000000"/>
        <w:spacing w:val="0"/>
        <w:w w:val="100"/>
        <w:kern w:val="0"/>
        <w:position w:val="0"/>
        <w:vertAlign w:val="baseline"/>
      </w:rPr>
    </w:lvl>
    <w:lvl w:ilvl="1" w:tplc="9306BE62">
      <w:start w:val="1"/>
      <w:numFmt w:val="bullet"/>
      <w:lvlText w:val="o"/>
      <w:lvlJc w:val="left"/>
      <w:pPr>
        <w:ind w:left="1530" w:hanging="180"/>
      </w:pPr>
      <w:rPr>
        <w:rFonts w:ascii="Arial" w:eastAsia="Times New Roman" w:hAnsi="Arial"/>
        <w:b w:val="0"/>
        <w:i w:val="0"/>
        <w:caps w:val="0"/>
        <w:smallCaps w:val="0"/>
        <w:strike w:val="0"/>
        <w:dstrike w:val="0"/>
        <w:color w:val="000000"/>
        <w:spacing w:val="0"/>
        <w:w w:val="100"/>
        <w:kern w:val="0"/>
        <w:position w:val="0"/>
        <w:vertAlign w:val="baseline"/>
      </w:rPr>
    </w:lvl>
    <w:lvl w:ilvl="2" w:tplc="62BE84FE">
      <w:start w:val="1"/>
      <w:numFmt w:val="bullet"/>
      <w:lvlText w:val="o"/>
      <w:lvlJc w:val="left"/>
      <w:pPr>
        <w:ind w:left="2250" w:hanging="63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7F74E21C">
      <w:start w:val="1"/>
      <w:numFmt w:val="bullet"/>
      <w:lvlText w:val="o"/>
      <w:lvlJc w:val="left"/>
      <w:pPr>
        <w:ind w:left="3060" w:hanging="63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1309A00">
      <w:start w:val="1"/>
      <w:numFmt w:val="bullet"/>
      <w:lvlText w:val="o"/>
      <w:lvlJc w:val="left"/>
      <w:pPr>
        <w:ind w:left="3870" w:hanging="63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738680AA">
      <w:start w:val="1"/>
      <w:numFmt w:val="bullet"/>
      <w:lvlText w:val="o"/>
      <w:lvlJc w:val="left"/>
      <w:pPr>
        <w:ind w:left="4680" w:hanging="63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7B665D1A">
      <w:start w:val="1"/>
      <w:numFmt w:val="bullet"/>
      <w:lvlText w:val="o"/>
      <w:lvlJc w:val="left"/>
      <w:pPr>
        <w:ind w:left="5490" w:hanging="63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46FA390E">
      <w:start w:val="1"/>
      <w:numFmt w:val="bullet"/>
      <w:lvlText w:val="o"/>
      <w:lvlJc w:val="left"/>
      <w:pPr>
        <w:ind w:left="6300" w:hanging="63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6FC0CD4">
      <w:start w:val="1"/>
      <w:numFmt w:val="bullet"/>
      <w:lvlText w:val="o"/>
      <w:lvlJc w:val="left"/>
      <w:pPr>
        <w:ind w:left="7110" w:hanging="63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1BAD7A90"/>
    <w:multiLevelType w:val="hybridMultilevel"/>
    <w:tmpl w:val="35848C5A"/>
    <w:numStyleLink w:val="ImportedStyle26"/>
  </w:abstractNum>
  <w:abstractNum w:abstractNumId="6" w15:restartNumberingAfterBreak="0">
    <w:nsid w:val="1F78660A"/>
    <w:multiLevelType w:val="multilevel"/>
    <w:tmpl w:val="DFCE72CE"/>
    <w:styleLink w:val="IFACBulletList"/>
    <w:lvl w:ilvl="0">
      <w:start w:val="1"/>
      <w:numFmt w:val="bullet"/>
      <w:pStyle w:val="ListBullet"/>
      <w:lvlText w:val=""/>
      <w:lvlJc w:val="left"/>
      <w:pPr>
        <w:ind w:left="547" w:hanging="547"/>
      </w:pPr>
      <w:rPr>
        <w:rFonts w:ascii="Symbol" w:hAnsi="Symbol" w:hint="default"/>
        <w:color w:val="auto"/>
      </w:rPr>
    </w:lvl>
    <w:lvl w:ilvl="1">
      <w:start w:val="1"/>
      <w:numFmt w:val="bullet"/>
      <w:pStyle w:val="ListBullet2"/>
      <w:lvlText w:val="○"/>
      <w:lvlJc w:val="left"/>
      <w:pPr>
        <w:ind w:left="1094" w:hanging="547"/>
      </w:pPr>
      <w:rPr>
        <w:rFonts w:ascii="Courier New" w:hAnsi="Courier New" w:hint="default"/>
        <w:color w:val="auto"/>
      </w:rPr>
    </w:lvl>
    <w:lvl w:ilvl="2">
      <w:start w:val="1"/>
      <w:numFmt w:val="bullet"/>
      <w:pStyle w:val="ListBullet3"/>
      <w:lvlText w:val="–"/>
      <w:lvlJc w:val="left"/>
      <w:pPr>
        <w:ind w:left="1641" w:hanging="547"/>
      </w:pPr>
      <w:rPr>
        <w:rFonts w:ascii="Times New Roman" w:hAnsi="Times New Roman" w:cs="Times New Roman" w:hint="default"/>
        <w:color w:val="auto"/>
      </w:rPr>
    </w:lvl>
    <w:lvl w:ilvl="3">
      <w:start w:val="1"/>
      <w:numFmt w:val="decimal"/>
      <w:lvlText w:val="(%4)"/>
      <w:lvlJc w:val="left"/>
      <w:pPr>
        <w:ind w:left="2188" w:hanging="547"/>
      </w:pPr>
      <w:rPr>
        <w:rFonts w:hint="default"/>
      </w:rPr>
    </w:lvl>
    <w:lvl w:ilvl="4">
      <w:start w:val="1"/>
      <w:numFmt w:val="lowerLetter"/>
      <w:lvlText w:val="(%5)"/>
      <w:lvlJc w:val="left"/>
      <w:pPr>
        <w:ind w:left="2735" w:hanging="547"/>
      </w:pPr>
      <w:rPr>
        <w:rFonts w:hint="default"/>
      </w:rPr>
    </w:lvl>
    <w:lvl w:ilvl="5">
      <w:start w:val="1"/>
      <w:numFmt w:val="lowerRoman"/>
      <w:lvlText w:val="(%6)"/>
      <w:lvlJc w:val="left"/>
      <w:pPr>
        <w:ind w:left="3282" w:hanging="547"/>
      </w:pPr>
      <w:rPr>
        <w:rFonts w:hint="default"/>
      </w:rPr>
    </w:lvl>
    <w:lvl w:ilvl="6">
      <w:start w:val="1"/>
      <w:numFmt w:val="decimal"/>
      <w:lvlText w:val="%7."/>
      <w:lvlJc w:val="left"/>
      <w:pPr>
        <w:ind w:left="3829" w:hanging="547"/>
      </w:pPr>
      <w:rPr>
        <w:rFonts w:hint="default"/>
      </w:rPr>
    </w:lvl>
    <w:lvl w:ilvl="7">
      <w:start w:val="1"/>
      <w:numFmt w:val="lowerLetter"/>
      <w:lvlText w:val="%8."/>
      <w:lvlJc w:val="left"/>
      <w:pPr>
        <w:ind w:left="4376" w:hanging="547"/>
      </w:pPr>
      <w:rPr>
        <w:rFonts w:hint="default"/>
      </w:rPr>
    </w:lvl>
    <w:lvl w:ilvl="8">
      <w:start w:val="1"/>
      <w:numFmt w:val="lowerRoman"/>
      <w:lvlText w:val="%9."/>
      <w:lvlJc w:val="left"/>
      <w:pPr>
        <w:ind w:left="4923" w:hanging="547"/>
      </w:pPr>
      <w:rPr>
        <w:rFonts w:hint="default"/>
      </w:rPr>
    </w:lvl>
  </w:abstractNum>
  <w:abstractNum w:abstractNumId="7" w15:restartNumberingAfterBreak="0">
    <w:nsid w:val="205879EB"/>
    <w:multiLevelType w:val="hybridMultilevel"/>
    <w:tmpl w:val="0164C392"/>
    <w:lvl w:ilvl="0" w:tplc="B12204D8">
      <w:start w:val="1"/>
      <w:numFmt w:val="decimal"/>
      <w:pStyle w:val="ImplementationGuidance"/>
      <w:lvlText w:val="IG%1."/>
      <w:lvlJc w:val="left"/>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2A6CA8"/>
    <w:multiLevelType w:val="hybridMultilevel"/>
    <w:tmpl w:val="8F24F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A07631"/>
    <w:multiLevelType w:val="hybridMultilevel"/>
    <w:tmpl w:val="91A03F8E"/>
    <w:numStyleLink w:val="ImportedStyle25"/>
  </w:abstractNum>
  <w:abstractNum w:abstractNumId="10" w15:restartNumberingAfterBreak="0">
    <w:nsid w:val="279E122C"/>
    <w:multiLevelType w:val="hybridMultilevel"/>
    <w:tmpl w:val="220CA138"/>
    <w:numStyleLink w:val="ImportedStyle12"/>
  </w:abstractNum>
  <w:abstractNum w:abstractNumId="11" w15:restartNumberingAfterBreak="0">
    <w:nsid w:val="2A50083E"/>
    <w:multiLevelType w:val="multilevel"/>
    <w:tmpl w:val="02F85D08"/>
    <w:styleLink w:val="IFACSectionList"/>
    <w:lvl w:ilvl="0">
      <w:start w:val="1"/>
      <w:numFmt w:val="decimal"/>
      <w:pStyle w:val="Section"/>
      <w:lvlText w:val="Section %1"/>
      <w:lvlJc w:val="left"/>
      <w:pPr>
        <w:ind w:left="1642" w:hanging="1642"/>
      </w:pPr>
      <w:rPr>
        <w:rFonts w:hint="default"/>
      </w:rPr>
    </w:lvl>
    <w:lvl w:ilvl="1">
      <w:start w:val="1"/>
      <w:numFmt w:val="decimal"/>
      <w:pStyle w:val="Section2"/>
      <w:lvlText w:val="%1.%2"/>
      <w:lvlJc w:val="left"/>
      <w:pPr>
        <w:ind w:left="547" w:hanging="547"/>
      </w:pPr>
      <w:rPr>
        <w:rFonts w:hint="default"/>
      </w:rPr>
    </w:lvl>
    <w:lvl w:ilvl="2">
      <w:start w:val="1"/>
      <w:numFmt w:val="decimal"/>
      <w:pStyle w:val="Section3"/>
      <w:lvlText w:val="%1.%2.%3"/>
      <w:lvlJc w:val="left"/>
      <w:pPr>
        <w:ind w:left="1642" w:hanging="1095"/>
      </w:pPr>
      <w:rPr>
        <w:rFonts w:hint="default"/>
      </w:rPr>
    </w:lvl>
    <w:lvl w:ilvl="3">
      <w:start w:val="1"/>
      <w:numFmt w:val="lowerLetter"/>
      <w:pStyle w:val="Section4"/>
      <w:lvlText w:val="(%4)"/>
      <w:lvlJc w:val="left"/>
      <w:pPr>
        <w:ind w:left="2189" w:hanging="54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C7F2D2E"/>
    <w:multiLevelType w:val="hybridMultilevel"/>
    <w:tmpl w:val="14ECE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6358EA"/>
    <w:multiLevelType w:val="hybridMultilevel"/>
    <w:tmpl w:val="8086F2E2"/>
    <w:styleLink w:val="ImportedStyle14"/>
    <w:lvl w:ilvl="0" w:tplc="5FFA69CC">
      <w:start w:val="1"/>
      <w:numFmt w:val="bullet"/>
      <w:lvlText w:val="·"/>
      <w:lvlJc w:val="left"/>
      <w:pPr>
        <w:ind w:left="1641" w:hanging="547"/>
      </w:pPr>
      <w:rPr>
        <w:rFonts w:ascii="Symbol" w:eastAsia="Times New Roman" w:hAnsi="Symbol"/>
        <w:b w:val="0"/>
        <w:i w:val="0"/>
        <w:caps w:val="0"/>
        <w:smallCaps w:val="0"/>
        <w:strike w:val="0"/>
        <w:dstrike w:val="0"/>
        <w:color w:val="000000"/>
        <w:spacing w:val="0"/>
        <w:w w:val="100"/>
        <w:kern w:val="0"/>
        <w:position w:val="0"/>
        <w:vertAlign w:val="baseline"/>
      </w:rPr>
    </w:lvl>
    <w:lvl w:ilvl="1" w:tplc="1206AED2">
      <w:start w:val="1"/>
      <w:numFmt w:val="bullet"/>
      <w:lvlText w:val="·"/>
      <w:lvlJc w:val="left"/>
      <w:pPr>
        <w:ind w:left="2001" w:hanging="547"/>
      </w:pPr>
      <w:rPr>
        <w:rFonts w:ascii="Symbol" w:eastAsia="Times New Roman" w:hAnsi="Symbol"/>
        <w:b w:val="0"/>
        <w:i w:val="0"/>
        <w:caps w:val="0"/>
        <w:smallCaps w:val="0"/>
        <w:strike w:val="0"/>
        <w:dstrike w:val="0"/>
        <w:color w:val="000000"/>
        <w:spacing w:val="0"/>
        <w:w w:val="100"/>
        <w:kern w:val="0"/>
        <w:position w:val="0"/>
        <w:vertAlign w:val="baseline"/>
      </w:rPr>
    </w:lvl>
    <w:lvl w:ilvl="2" w:tplc="636A3564">
      <w:start w:val="1"/>
      <w:numFmt w:val="bullet"/>
      <w:lvlText w:val="▪"/>
      <w:lvlJc w:val="left"/>
      <w:pPr>
        <w:ind w:left="2361" w:hanging="547"/>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7981D64">
      <w:start w:val="1"/>
      <w:numFmt w:val="bullet"/>
      <w:lvlText w:val="·"/>
      <w:lvlJc w:val="left"/>
      <w:pPr>
        <w:ind w:left="3081" w:hanging="547"/>
      </w:pPr>
      <w:rPr>
        <w:rFonts w:ascii="Symbol" w:eastAsia="Times New Roman" w:hAnsi="Symbol"/>
        <w:b w:val="0"/>
        <w:i w:val="0"/>
        <w:caps w:val="0"/>
        <w:smallCaps w:val="0"/>
        <w:strike w:val="0"/>
        <w:dstrike w:val="0"/>
        <w:color w:val="000000"/>
        <w:spacing w:val="0"/>
        <w:w w:val="100"/>
        <w:kern w:val="0"/>
        <w:position w:val="0"/>
        <w:vertAlign w:val="baseline"/>
      </w:rPr>
    </w:lvl>
    <w:lvl w:ilvl="4" w:tplc="C5ACE166">
      <w:start w:val="1"/>
      <w:numFmt w:val="bullet"/>
      <w:lvlText w:val="o"/>
      <w:lvlJc w:val="left"/>
      <w:pPr>
        <w:ind w:left="3801" w:hanging="547"/>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19C7B8E">
      <w:start w:val="1"/>
      <w:numFmt w:val="bullet"/>
      <w:lvlText w:val="▪"/>
      <w:lvlJc w:val="left"/>
      <w:pPr>
        <w:ind w:left="4521" w:hanging="547"/>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CEAD244">
      <w:start w:val="1"/>
      <w:numFmt w:val="bullet"/>
      <w:lvlText w:val="·"/>
      <w:lvlJc w:val="left"/>
      <w:pPr>
        <w:ind w:left="5241" w:hanging="547"/>
      </w:pPr>
      <w:rPr>
        <w:rFonts w:ascii="Symbol" w:eastAsia="Times New Roman" w:hAnsi="Symbol"/>
        <w:b w:val="0"/>
        <w:i w:val="0"/>
        <w:caps w:val="0"/>
        <w:smallCaps w:val="0"/>
        <w:strike w:val="0"/>
        <w:dstrike w:val="0"/>
        <w:color w:val="000000"/>
        <w:spacing w:val="0"/>
        <w:w w:val="100"/>
        <w:kern w:val="0"/>
        <w:position w:val="0"/>
        <w:vertAlign w:val="baseline"/>
      </w:rPr>
    </w:lvl>
    <w:lvl w:ilvl="7" w:tplc="FB0C9EA6">
      <w:start w:val="1"/>
      <w:numFmt w:val="bullet"/>
      <w:lvlText w:val="o"/>
      <w:lvlJc w:val="left"/>
      <w:pPr>
        <w:ind w:left="5961" w:hanging="547"/>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E7A8A96A">
      <w:start w:val="1"/>
      <w:numFmt w:val="bullet"/>
      <w:lvlText w:val="▪"/>
      <w:lvlJc w:val="left"/>
      <w:pPr>
        <w:ind w:left="6681" w:hanging="547"/>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 w15:restartNumberingAfterBreak="0">
    <w:nsid w:val="2FF62188"/>
    <w:multiLevelType w:val="hybridMultilevel"/>
    <w:tmpl w:val="209C7802"/>
    <w:styleLink w:val="ImportedStyle15"/>
    <w:lvl w:ilvl="0" w:tplc="6B480E9A">
      <w:start w:val="1"/>
      <w:numFmt w:val="bullet"/>
      <w:lvlText w:val="o"/>
      <w:lvlJc w:val="left"/>
      <w:pPr>
        <w:ind w:left="360" w:hanging="360"/>
      </w:pPr>
      <w:rPr>
        <w:rFonts w:hAnsi="Arial Unicode MS"/>
        <w:caps w:val="0"/>
        <w:smallCaps w:val="0"/>
        <w:strike w:val="0"/>
        <w:dstrike w:val="0"/>
        <w:color w:val="000000"/>
        <w:spacing w:val="0"/>
        <w:w w:val="100"/>
        <w:kern w:val="0"/>
        <w:position w:val="0"/>
        <w:vertAlign w:val="baseline"/>
      </w:rPr>
    </w:lvl>
    <w:lvl w:ilvl="1" w:tplc="731211B4">
      <w:start w:val="1"/>
      <w:numFmt w:val="bullet"/>
      <w:lvlText w:val="o"/>
      <w:lvlJc w:val="left"/>
      <w:pPr>
        <w:ind w:left="2189" w:hanging="547"/>
      </w:pPr>
      <w:rPr>
        <w:rFonts w:ascii="Courier New" w:eastAsia="Times New Roman" w:hAnsi="Courier New"/>
        <w:b w:val="0"/>
        <w:i w:val="0"/>
        <w:caps w:val="0"/>
        <w:smallCaps w:val="0"/>
        <w:strike w:val="0"/>
        <w:dstrike w:val="0"/>
        <w:color w:val="000000"/>
        <w:spacing w:val="0"/>
        <w:w w:val="100"/>
        <w:kern w:val="0"/>
        <w:position w:val="0"/>
        <w:vertAlign w:val="baseline"/>
      </w:rPr>
    </w:lvl>
    <w:lvl w:ilvl="2" w:tplc="77FA1BCE">
      <w:start w:val="1"/>
      <w:numFmt w:val="bullet"/>
      <w:lvlText w:val="o"/>
      <w:lvlJc w:val="left"/>
      <w:pPr>
        <w:ind w:left="3831" w:hanging="547"/>
      </w:pPr>
      <w:rPr>
        <w:rFonts w:ascii="Courier New" w:eastAsia="Times New Roman" w:hAnsi="Courier New"/>
        <w:b w:val="0"/>
        <w:i w:val="0"/>
        <w:caps w:val="0"/>
        <w:smallCaps w:val="0"/>
        <w:strike w:val="0"/>
        <w:dstrike w:val="0"/>
        <w:color w:val="000000"/>
        <w:spacing w:val="0"/>
        <w:w w:val="100"/>
        <w:kern w:val="0"/>
        <w:position w:val="0"/>
        <w:vertAlign w:val="baseline"/>
      </w:rPr>
    </w:lvl>
    <w:lvl w:ilvl="3" w:tplc="28886178">
      <w:start w:val="1"/>
      <w:numFmt w:val="bullet"/>
      <w:lvlText w:val="o"/>
      <w:lvlJc w:val="left"/>
      <w:pPr>
        <w:ind w:left="5473" w:hanging="547"/>
      </w:pPr>
      <w:rPr>
        <w:rFonts w:ascii="Courier New" w:eastAsia="Times New Roman" w:hAnsi="Courier New"/>
        <w:b w:val="0"/>
        <w:i w:val="0"/>
        <w:caps w:val="0"/>
        <w:smallCaps w:val="0"/>
        <w:strike w:val="0"/>
        <w:dstrike w:val="0"/>
        <w:color w:val="000000"/>
        <w:spacing w:val="0"/>
        <w:w w:val="100"/>
        <w:kern w:val="0"/>
        <w:position w:val="0"/>
        <w:vertAlign w:val="baseline"/>
      </w:rPr>
    </w:lvl>
    <w:lvl w:ilvl="4" w:tplc="C6286AE4">
      <w:start w:val="1"/>
      <w:numFmt w:val="bullet"/>
      <w:lvlText w:val="o"/>
      <w:lvlJc w:val="left"/>
      <w:pPr>
        <w:ind w:left="7115" w:hanging="547"/>
      </w:pPr>
      <w:rPr>
        <w:rFonts w:ascii="Courier New" w:eastAsia="Times New Roman" w:hAnsi="Courier New"/>
        <w:b w:val="0"/>
        <w:i w:val="0"/>
        <w:caps w:val="0"/>
        <w:smallCaps w:val="0"/>
        <w:strike w:val="0"/>
        <w:dstrike w:val="0"/>
        <w:color w:val="000000"/>
        <w:spacing w:val="0"/>
        <w:w w:val="100"/>
        <w:kern w:val="0"/>
        <w:position w:val="0"/>
        <w:vertAlign w:val="baseline"/>
      </w:rPr>
    </w:lvl>
    <w:lvl w:ilvl="5" w:tplc="06F8C39E">
      <w:start w:val="1"/>
      <w:numFmt w:val="bullet"/>
      <w:lvlText w:val="o"/>
      <w:lvlJc w:val="left"/>
      <w:pPr>
        <w:ind w:left="8757" w:hanging="547"/>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250EF84">
      <w:start w:val="1"/>
      <w:numFmt w:val="bullet"/>
      <w:lvlText w:val="o"/>
      <w:lvlJc w:val="left"/>
      <w:pPr>
        <w:ind w:left="10399" w:hanging="547"/>
      </w:pPr>
      <w:rPr>
        <w:rFonts w:ascii="Courier New" w:eastAsia="Times New Roman" w:hAnsi="Courier New"/>
        <w:b w:val="0"/>
        <w:i w:val="0"/>
        <w:caps w:val="0"/>
        <w:smallCaps w:val="0"/>
        <w:strike w:val="0"/>
        <w:dstrike w:val="0"/>
        <w:color w:val="000000"/>
        <w:spacing w:val="0"/>
        <w:w w:val="100"/>
        <w:kern w:val="0"/>
        <w:position w:val="0"/>
        <w:vertAlign w:val="baseline"/>
      </w:rPr>
    </w:lvl>
    <w:lvl w:ilvl="7" w:tplc="5A9690F0">
      <w:start w:val="1"/>
      <w:numFmt w:val="bullet"/>
      <w:lvlText w:val="o"/>
      <w:lvlJc w:val="left"/>
      <w:pPr>
        <w:ind w:left="12041" w:hanging="547"/>
      </w:pPr>
      <w:rPr>
        <w:rFonts w:ascii="Courier New" w:eastAsia="Times New Roman" w:hAnsi="Courier New"/>
        <w:b w:val="0"/>
        <w:i w:val="0"/>
        <w:caps w:val="0"/>
        <w:smallCaps w:val="0"/>
        <w:strike w:val="0"/>
        <w:dstrike w:val="0"/>
        <w:color w:val="000000"/>
        <w:spacing w:val="0"/>
        <w:w w:val="100"/>
        <w:kern w:val="0"/>
        <w:position w:val="0"/>
        <w:vertAlign w:val="baseline"/>
      </w:rPr>
    </w:lvl>
    <w:lvl w:ilvl="8" w:tplc="E89C45E8">
      <w:start w:val="1"/>
      <w:numFmt w:val="bullet"/>
      <w:lvlText w:val="o"/>
      <w:lvlJc w:val="left"/>
      <w:pPr>
        <w:ind w:left="13683" w:hanging="547"/>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15" w15:restartNumberingAfterBreak="0">
    <w:nsid w:val="30DD4CC4"/>
    <w:multiLevelType w:val="hybridMultilevel"/>
    <w:tmpl w:val="8086134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A526DA"/>
    <w:multiLevelType w:val="hybridMultilevel"/>
    <w:tmpl w:val="53F42676"/>
    <w:styleLink w:val="ImportedStyle28"/>
    <w:lvl w:ilvl="0" w:tplc="EC7E613E">
      <w:start w:val="1"/>
      <w:numFmt w:val="bullet"/>
      <w:lvlText w:val="·"/>
      <w:lvlJc w:val="left"/>
      <w:pPr>
        <w:ind w:left="1641" w:hanging="54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B50C8F8">
      <w:start w:val="1"/>
      <w:numFmt w:val="bullet"/>
      <w:lvlText w:val="·"/>
      <w:lvlJc w:val="left"/>
      <w:pPr>
        <w:ind w:left="1267" w:hanging="54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F14D90A">
      <w:start w:val="1"/>
      <w:numFmt w:val="bullet"/>
      <w:lvlText w:val="·"/>
      <w:lvlJc w:val="left"/>
      <w:pPr>
        <w:ind w:left="1987" w:hanging="54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4288344">
      <w:start w:val="1"/>
      <w:numFmt w:val="bullet"/>
      <w:lvlText w:val="·"/>
      <w:lvlJc w:val="left"/>
      <w:pPr>
        <w:ind w:left="2707" w:hanging="54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F0310A">
      <w:start w:val="1"/>
      <w:numFmt w:val="bullet"/>
      <w:lvlText w:val="·"/>
      <w:lvlJc w:val="left"/>
      <w:pPr>
        <w:ind w:left="3427" w:hanging="54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40B54E">
      <w:start w:val="1"/>
      <w:numFmt w:val="bullet"/>
      <w:lvlText w:val="·"/>
      <w:lvlJc w:val="left"/>
      <w:pPr>
        <w:ind w:left="4147" w:hanging="54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CECB716">
      <w:start w:val="1"/>
      <w:numFmt w:val="bullet"/>
      <w:lvlText w:val="·"/>
      <w:lvlJc w:val="left"/>
      <w:pPr>
        <w:ind w:left="4867" w:hanging="54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9567B8E">
      <w:start w:val="1"/>
      <w:numFmt w:val="bullet"/>
      <w:lvlText w:val="·"/>
      <w:lvlJc w:val="left"/>
      <w:pPr>
        <w:ind w:left="5587" w:hanging="54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EC04250">
      <w:start w:val="1"/>
      <w:numFmt w:val="bullet"/>
      <w:lvlText w:val="·"/>
      <w:lvlJc w:val="left"/>
      <w:pPr>
        <w:ind w:left="6307" w:hanging="54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43EB5278"/>
    <w:multiLevelType w:val="hybridMultilevel"/>
    <w:tmpl w:val="9806A986"/>
    <w:lvl w:ilvl="0" w:tplc="07FE0E42">
      <w:start w:val="1"/>
      <w:numFmt w:val="bullet"/>
      <w:pStyle w:val="IFACBullet3"/>
      <w:lvlText w:val="–"/>
      <w:lvlJc w:val="left"/>
      <w:pPr>
        <w:ind w:left="720" w:hanging="360"/>
      </w:pPr>
      <w:rPr>
        <w:rFonts w:ascii="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FE3055"/>
    <w:multiLevelType w:val="hybridMultilevel"/>
    <w:tmpl w:val="54FCA92C"/>
    <w:lvl w:ilvl="0" w:tplc="6F941564">
      <w:start w:val="1"/>
      <w:numFmt w:val="decimal"/>
      <w:pStyle w:val="BasisForConclusion"/>
      <w:lvlText w:val="BC%1."/>
      <w:lvlJc w:val="left"/>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217037"/>
    <w:multiLevelType w:val="hybridMultilevel"/>
    <w:tmpl w:val="480AFD92"/>
    <w:numStyleLink w:val="ImportedStyle11"/>
  </w:abstractNum>
  <w:abstractNum w:abstractNumId="20" w15:restartNumberingAfterBreak="0">
    <w:nsid w:val="46277EAD"/>
    <w:multiLevelType w:val="multilevel"/>
    <w:tmpl w:val="122CA77C"/>
    <w:lvl w:ilvl="0">
      <w:start w:val="1"/>
      <w:numFmt w:val="upperLetter"/>
      <w:pStyle w:val="SchedulePart"/>
      <w:suff w:val="nothing"/>
      <w:lvlText w:val="Part %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46A30DC0"/>
    <w:multiLevelType w:val="hybridMultilevel"/>
    <w:tmpl w:val="6A1C0D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79443A7"/>
    <w:multiLevelType w:val="hybridMultilevel"/>
    <w:tmpl w:val="35848C5A"/>
    <w:styleLink w:val="ImportedStyle26"/>
    <w:lvl w:ilvl="0" w:tplc="C2A2794C">
      <w:start w:val="1"/>
      <w:numFmt w:val="bullet"/>
      <w:lvlText w:val="·"/>
      <w:lvlJc w:val="left"/>
      <w:pPr>
        <w:ind w:left="1641" w:hanging="54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AF4AE06">
      <w:start w:val="1"/>
      <w:numFmt w:val="bullet"/>
      <w:lvlText w:val="·"/>
      <w:lvlJc w:val="left"/>
      <w:pPr>
        <w:ind w:left="1267" w:hanging="54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F9A3F92">
      <w:start w:val="1"/>
      <w:numFmt w:val="bullet"/>
      <w:lvlText w:val="·"/>
      <w:lvlJc w:val="left"/>
      <w:pPr>
        <w:ind w:left="1987" w:hanging="54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DF800F0">
      <w:start w:val="1"/>
      <w:numFmt w:val="bullet"/>
      <w:lvlText w:val="·"/>
      <w:lvlJc w:val="left"/>
      <w:pPr>
        <w:ind w:left="2707" w:hanging="54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1C420E">
      <w:start w:val="1"/>
      <w:numFmt w:val="bullet"/>
      <w:lvlText w:val="·"/>
      <w:lvlJc w:val="left"/>
      <w:pPr>
        <w:ind w:left="3427" w:hanging="54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E56D532">
      <w:start w:val="1"/>
      <w:numFmt w:val="bullet"/>
      <w:lvlText w:val="·"/>
      <w:lvlJc w:val="left"/>
      <w:pPr>
        <w:ind w:left="4147" w:hanging="54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CD42A68">
      <w:start w:val="1"/>
      <w:numFmt w:val="bullet"/>
      <w:lvlText w:val="·"/>
      <w:lvlJc w:val="left"/>
      <w:pPr>
        <w:ind w:left="4867" w:hanging="54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9424E8C">
      <w:start w:val="1"/>
      <w:numFmt w:val="bullet"/>
      <w:lvlText w:val="·"/>
      <w:lvlJc w:val="left"/>
      <w:pPr>
        <w:ind w:left="5587" w:hanging="54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EE0273C">
      <w:start w:val="1"/>
      <w:numFmt w:val="bullet"/>
      <w:lvlText w:val="·"/>
      <w:lvlJc w:val="left"/>
      <w:pPr>
        <w:ind w:left="6307" w:hanging="54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48FF1E8D"/>
    <w:multiLevelType w:val="hybridMultilevel"/>
    <w:tmpl w:val="340AF3E8"/>
    <w:lvl w:ilvl="0" w:tplc="1D5CA10C">
      <w:start w:val="1"/>
      <w:numFmt w:val="lowerLetter"/>
      <w:lvlText w:val="(%1)"/>
      <w:lvlJc w:val="left"/>
      <w:pPr>
        <w:ind w:left="936" w:hanging="360"/>
      </w:pPr>
      <w:rPr>
        <w:rFonts w:ascii="Arial" w:hAnsi="Arial" w:cs="Arial" w:hint="default"/>
        <w:i w:val="0"/>
        <w:sz w:val="20"/>
        <w:szCs w:val="20"/>
        <w:u w:val="none"/>
      </w:rPr>
    </w:lvl>
    <w:lvl w:ilvl="1" w:tplc="04090019" w:tentative="1">
      <w:start w:val="1"/>
      <w:numFmt w:val="lowerLetter"/>
      <w:lvlText w:val="%2."/>
      <w:lvlJc w:val="left"/>
      <w:pPr>
        <w:ind w:left="1656" w:hanging="360"/>
      </w:pPr>
      <w:rPr>
        <w:rFonts w:cs="Times New Roman"/>
      </w:rPr>
    </w:lvl>
    <w:lvl w:ilvl="2" w:tplc="0409001B">
      <w:start w:val="1"/>
      <w:numFmt w:val="lowerRoman"/>
      <w:lvlText w:val="%3."/>
      <w:lvlJc w:val="right"/>
      <w:pPr>
        <w:ind w:left="2376" w:hanging="180"/>
      </w:pPr>
      <w:rPr>
        <w:rFonts w:cs="Times New Roman"/>
      </w:rPr>
    </w:lvl>
    <w:lvl w:ilvl="3" w:tplc="0409000F" w:tentative="1">
      <w:start w:val="1"/>
      <w:numFmt w:val="decimal"/>
      <w:lvlText w:val="%4."/>
      <w:lvlJc w:val="left"/>
      <w:pPr>
        <w:ind w:left="3096" w:hanging="360"/>
      </w:pPr>
      <w:rPr>
        <w:rFonts w:cs="Times New Roman"/>
      </w:rPr>
    </w:lvl>
    <w:lvl w:ilvl="4" w:tplc="04090019" w:tentative="1">
      <w:start w:val="1"/>
      <w:numFmt w:val="lowerLetter"/>
      <w:lvlText w:val="%5."/>
      <w:lvlJc w:val="left"/>
      <w:pPr>
        <w:ind w:left="3816" w:hanging="360"/>
      </w:pPr>
      <w:rPr>
        <w:rFonts w:cs="Times New Roman"/>
      </w:rPr>
    </w:lvl>
    <w:lvl w:ilvl="5" w:tplc="0409001B" w:tentative="1">
      <w:start w:val="1"/>
      <w:numFmt w:val="lowerRoman"/>
      <w:lvlText w:val="%6."/>
      <w:lvlJc w:val="right"/>
      <w:pPr>
        <w:ind w:left="4536" w:hanging="180"/>
      </w:pPr>
      <w:rPr>
        <w:rFonts w:cs="Times New Roman"/>
      </w:rPr>
    </w:lvl>
    <w:lvl w:ilvl="6" w:tplc="0409000F" w:tentative="1">
      <w:start w:val="1"/>
      <w:numFmt w:val="decimal"/>
      <w:lvlText w:val="%7."/>
      <w:lvlJc w:val="left"/>
      <w:pPr>
        <w:ind w:left="5256" w:hanging="360"/>
      </w:pPr>
      <w:rPr>
        <w:rFonts w:cs="Times New Roman"/>
      </w:rPr>
    </w:lvl>
    <w:lvl w:ilvl="7" w:tplc="04090019" w:tentative="1">
      <w:start w:val="1"/>
      <w:numFmt w:val="lowerLetter"/>
      <w:lvlText w:val="%8."/>
      <w:lvlJc w:val="left"/>
      <w:pPr>
        <w:ind w:left="5976" w:hanging="360"/>
      </w:pPr>
      <w:rPr>
        <w:rFonts w:cs="Times New Roman"/>
      </w:rPr>
    </w:lvl>
    <w:lvl w:ilvl="8" w:tplc="0409001B" w:tentative="1">
      <w:start w:val="1"/>
      <w:numFmt w:val="lowerRoman"/>
      <w:lvlText w:val="%9."/>
      <w:lvlJc w:val="right"/>
      <w:pPr>
        <w:ind w:left="6696" w:hanging="180"/>
      </w:pPr>
      <w:rPr>
        <w:rFonts w:cs="Times New Roman"/>
      </w:rPr>
    </w:lvl>
  </w:abstractNum>
  <w:abstractNum w:abstractNumId="24" w15:restartNumberingAfterBreak="0">
    <w:nsid w:val="4DDC2934"/>
    <w:multiLevelType w:val="hybridMultilevel"/>
    <w:tmpl w:val="E8129B5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8E58FE"/>
    <w:multiLevelType w:val="hybridMultilevel"/>
    <w:tmpl w:val="9FF63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F0A6A5D"/>
    <w:multiLevelType w:val="hybridMultilevel"/>
    <w:tmpl w:val="91A03F8E"/>
    <w:styleLink w:val="ImportedStyle25"/>
    <w:lvl w:ilvl="0" w:tplc="BE2E9476">
      <w:start w:val="1"/>
      <w:numFmt w:val="lowerRoman"/>
      <w:lvlText w:val="(%1)"/>
      <w:lvlJc w:val="left"/>
      <w:pPr>
        <w:ind w:left="1641" w:hanging="547"/>
      </w:pPr>
      <w:rPr>
        <w:rFonts w:hAnsi="Arial Unicode MS" w:cs="Times New Roman"/>
        <w:caps w:val="0"/>
        <w:smallCaps w:val="0"/>
        <w:strike w:val="0"/>
        <w:dstrike w:val="0"/>
        <w:color w:val="000000"/>
        <w:spacing w:val="0"/>
        <w:w w:val="100"/>
        <w:kern w:val="0"/>
        <w:position w:val="0"/>
        <w:vertAlign w:val="baseline"/>
      </w:rPr>
    </w:lvl>
    <w:lvl w:ilvl="1" w:tplc="1DFC91BE">
      <w:start w:val="1"/>
      <w:numFmt w:val="lowerRoman"/>
      <w:lvlText w:val="(%2)"/>
      <w:lvlJc w:val="left"/>
      <w:pPr>
        <w:ind w:left="1267" w:hanging="547"/>
      </w:pPr>
      <w:rPr>
        <w:rFonts w:hAnsi="Arial Unicode MS" w:cs="Times New Roman"/>
        <w:caps w:val="0"/>
        <w:smallCaps w:val="0"/>
        <w:strike w:val="0"/>
        <w:dstrike w:val="0"/>
        <w:color w:val="000000"/>
        <w:spacing w:val="0"/>
        <w:w w:val="100"/>
        <w:kern w:val="0"/>
        <w:position w:val="0"/>
        <w:vertAlign w:val="baseline"/>
      </w:rPr>
    </w:lvl>
    <w:lvl w:ilvl="2" w:tplc="D436AAF8">
      <w:start w:val="1"/>
      <w:numFmt w:val="lowerRoman"/>
      <w:lvlText w:val="(%3)"/>
      <w:lvlJc w:val="left"/>
      <w:pPr>
        <w:ind w:left="1987" w:hanging="547"/>
      </w:pPr>
      <w:rPr>
        <w:rFonts w:hAnsi="Arial Unicode MS" w:cs="Times New Roman"/>
        <w:caps w:val="0"/>
        <w:smallCaps w:val="0"/>
        <w:strike w:val="0"/>
        <w:dstrike w:val="0"/>
        <w:color w:val="000000"/>
        <w:spacing w:val="0"/>
        <w:w w:val="100"/>
        <w:kern w:val="0"/>
        <w:position w:val="0"/>
        <w:vertAlign w:val="baseline"/>
      </w:rPr>
    </w:lvl>
    <w:lvl w:ilvl="3" w:tplc="884EA836">
      <w:start w:val="1"/>
      <w:numFmt w:val="lowerRoman"/>
      <w:lvlText w:val="(%4)"/>
      <w:lvlJc w:val="left"/>
      <w:pPr>
        <w:ind w:left="2707" w:hanging="547"/>
      </w:pPr>
      <w:rPr>
        <w:rFonts w:hAnsi="Arial Unicode MS" w:cs="Times New Roman"/>
        <w:caps w:val="0"/>
        <w:smallCaps w:val="0"/>
        <w:strike w:val="0"/>
        <w:dstrike w:val="0"/>
        <w:color w:val="000000"/>
        <w:spacing w:val="0"/>
        <w:w w:val="100"/>
        <w:kern w:val="0"/>
        <w:position w:val="0"/>
        <w:vertAlign w:val="baseline"/>
      </w:rPr>
    </w:lvl>
    <w:lvl w:ilvl="4" w:tplc="CF462710">
      <w:start w:val="1"/>
      <w:numFmt w:val="lowerRoman"/>
      <w:lvlText w:val="(%5)"/>
      <w:lvlJc w:val="left"/>
      <w:pPr>
        <w:ind w:left="3427" w:hanging="547"/>
      </w:pPr>
      <w:rPr>
        <w:rFonts w:hAnsi="Arial Unicode MS" w:cs="Times New Roman"/>
        <w:caps w:val="0"/>
        <w:smallCaps w:val="0"/>
        <w:strike w:val="0"/>
        <w:dstrike w:val="0"/>
        <w:color w:val="000000"/>
        <w:spacing w:val="0"/>
        <w:w w:val="100"/>
        <w:kern w:val="0"/>
        <w:position w:val="0"/>
        <w:vertAlign w:val="baseline"/>
      </w:rPr>
    </w:lvl>
    <w:lvl w:ilvl="5" w:tplc="0BF63602">
      <w:start w:val="1"/>
      <w:numFmt w:val="lowerRoman"/>
      <w:lvlText w:val="(%6)"/>
      <w:lvlJc w:val="left"/>
      <w:pPr>
        <w:ind w:left="4147" w:hanging="547"/>
      </w:pPr>
      <w:rPr>
        <w:rFonts w:hAnsi="Arial Unicode MS" w:cs="Times New Roman"/>
        <w:caps w:val="0"/>
        <w:smallCaps w:val="0"/>
        <w:strike w:val="0"/>
        <w:dstrike w:val="0"/>
        <w:color w:val="000000"/>
        <w:spacing w:val="0"/>
        <w:w w:val="100"/>
        <w:kern w:val="0"/>
        <w:position w:val="0"/>
        <w:vertAlign w:val="baseline"/>
      </w:rPr>
    </w:lvl>
    <w:lvl w:ilvl="6" w:tplc="57D0323A">
      <w:start w:val="1"/>
      <w:numFmt w:val="lowerRoman"/>
      <w:lvlText w:val="(%7)"/>
      <w:lvlJc w:val="left"/>
      <w:pPr>
        <w:ind w:left="4867" w:hanging="547"/>
      </w:pPr>
      <w:rPr>
        <w:rFonts w:hAnsi="Arial Unicode MS" w:cs="Times New Roman"/>
        <w:caps w:val="0"/>
        <w:smallCaps w:val="0"/>
        <w:strike w:val="0"/>
        <w:dstrike w:val="0"/>
        <w:color w:val="000000"/>
        <w:spacing w:val="0"/>
        <w:w w:val="100"/>
        <w:kern w:val="0"/>
        <w:position w:val="0"/>
        <w:vertAlign w:val="baseline"/>
      </w:rPr>
    </w:lvl>
    <w:lvl w:ilvl="7" w:tplc="529A2E4A">
      <w:start w:val="1"/>
      <w:numFmt w:val="lowerRoman"/>
      <w:lvlText w:val="(%8)"/>
      <w:lvlJc w:val="left"/>
      <w:pPr>
        <w:ind w:left="5587" w:hanging="547"/>
      </w:pPr>
      <w:rPr>
        <w:rFonts w:hAnsi="Arial Unicode MS" w:cs="Times New Roman"/>
        <w:caps w:val="0"/>
        <w:smallCaps w:val="0"/>
        <w:strike w:val="0"/>
        <w:dstrike w:val="0"/>
        <w:color w:val="000000"/>
        <w:spacing w:val="0"/>
        <w:w w:val="100"/>
        <w:kern w:val="0"/>
        <w:position w:val="0"/>
        <w:vertAlign w:val="baseline"/>
      </w:rPr>
    </w:lvl>
    <w:lvl w:ilvl="8" w:tplc="2E140A10">
      <w:start w:val="1"/>
      <w:numFmt w:val="lowerRoman"/>
      <w:lvlText w:val="(%9)"/>
      <w:lvlJc w:val="left"/>
      <w:pPr>
        <w:ind w:left="6307" w:hanging="547"/>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527D5A4B"/>
    <w:multiLevelType w:val="hybridMultilevel"/>
    <w:tmpl w:val="1582963A"/>
    <w:lvl w:ilvl="0" w:tplc="D4D8E364">
      <w:start w:val="1"/>
      <w:numFmt w:val="decimal"/>
      <w:pStyle w:val="ApplicationGuidance"/>
      <w:lvlText w:val="AG%1."/>
      <w:lvlJc w:val="left"/>
      <w:pPr>
        <w:ind w:left="720" w:hanging="360"/>
      </w:pPr>
      <w:rPr>
        <w:rFonts w:ascii="Arial" w:hAnsi="Arial" w:cs="Arial"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AA1638"/>
    <w:multiLevelType w:val="hybridMultilevel"/>
    <w:tmpl w:val="2ADC9948"/>
    <w:lvl w:ilvl="0" w:tplc="81FC4558">
      <w:start w:val="1"/>
      <w:numFmt w:val="bullet"/>
      <w:pStyle w:val="IFACBulletIndented3"/>
      <w:lvlText w:val="–"/>
      <w:lvlJc w:val="left"/>
      <w:pPr>
        <w:ind w:left="720" w:hanging="360"/>
      </w:pPr>
      <w:rPr>
        <w:rFonts w:ascii="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275D5C"/>
    <w:multiLevelType w:val="hybridMultilevel"/>
    <w:tmpl w:val="9EAE2972"/>
    <w:lvl w:ilvl="0" w:tplc="04090001">
      <w:start w:val="1"/>
      <w:numFmt w:val="bullet"/>
      <w:lvlText w:val=""/>
      <w:lvlJc w:val="left"/>
      <w:pPr>
        <w:ind w:left="1454" w:hanging="360"/>
      </w:pPr>
      <w:rPr>
        <w:rFonts w:ascii="Symbol" w:hAnsi="Symbol" w:hint="default"/>
      </w:rPr>
    </w:lvl>
    <w:lvl w:ilvl="1" w:tplc="04090003" w:tentative="1">
      <w:start w:val="1"/>
      <w:numFmt w:val="bullet"/>
      <w:lvlText w:val="o"/>
      <w:lvlJc w:val="left"/>
      <w:pPr>
        <w:ind w:left="2174" w:hanging="360"/>
      </w:pPr>
      <w:rPr>
        <w:rFonts w:ascii="Courier New" w:hAnsi="Courier New" w:hint="default"/>
      </w:rPr>
    </w:lvl>
    <w:lvl w:ilvl="2" w:tplc="04090005" w:tentative="1">
      <w:start w:val="1"/>
      <w:numFmt w:val="bullet"/>
      <w:lvlText w:val=""/>
      <w:lvlJc w:val="left"/>
      <w:pPr>
        <w:ind w:left="2894" w:hanging="360"/>
      </w:pPr>
      <w:rPr>
        <w:rFonts w:ascii="Wingdings" w:hAnsi="Wingdings" w:hint="default"/>
      </w:rPr>
    </w:lvl>
    <w:lvl w:ilvl="3" w:tplc="04090001" w:tentative="1">
      <w:start w:val="1"/>
      <w:numFmt w:val="bullet"/>
      <w:lvlText w:val=""/>
      <w:lvlJc w:val="left"/>
      <w:pPr>
        <w:ind w:left="3614" w:hanging="360"/>
      </w:pPr>
      <w:rPr>
        <w:rFonts w:ascii="Symbol" w:hAnsi="Symbol" w:hint="default"/>
      </w:rPr>
    </w:lvl>
    <w:lvl w:ilvl="4" w:tplc="04090003" w:tentative="1">
      <w:start w:val="1"/>
      <w:numFmt w:val="bullet"/>
      <w:lvlText w:val="o"/>
      <w:lvlJc w:val="left"/>
      <w:pPr>
        <w:ind w:left="4334" w:hanging="360"/>
      </w:pPr>
      <w:rPr>
        <w:rFonts w:ascii="Courier New" w:hAnsi="Courier New" w:hint="default"/>
      </w:rPr>
    </w:lvl>
    <w:lvl w:ilvl="5" w:tplc="04090005" w:tentative="1">
      <w:start w:val="1"/>
      <w:numFmt w:val="bullet"/>
      <w:lvlText w:val=""/>
      <w:lvlJc w:val="left"/>
      <w:pPr>
        <w:ind w:left="5054" w:hanging="360"/>
      </w:pPr>
      <w:rPr>
        <w:rFonts w:ascii="Wingdings" w:hAnsi="Wingdings" w:hint="default"/>
      </w:rPr>
    </w:lvl>
    <w:lvl w:ilvl="6" w:tplc="04090001" w:tentative="1">
      <w:start w:val="1"/>
      <w:numFmt w:val="bullet"/>
      <w:lvlText w:val=""/>
      <w:lvlJc w:val="left"/>
      <w:pPr>
        <w:ind w:left="5774" w:hanging="360"/>
      </w:pPr>
      <w:rPr>
        <w:rFonts w:ascii="Symbol" w:hAnsi="Symbol" w:hint="default"/>
      </w:rPr>
    </w:lvl>
    <w:lvl w:ilvl="7" w:tplc="04090003" w:tentative="1">
      <w:start w:val="1"/>
      <w:numFmt w:val="bullet"/>
      <w:lvlText w:val="o"/>
      <w:lvlJc w:val="left"/>
      <w:pPr>
        <w:ind w:left="6494" w:hanging="360"/>
      </w:pPr>
      <w:rPr>
        <w:rFonts w:ascii="Courier New" w:hAnsi="Courier New" w:hint="default"/>
      </w:rPr>
    </w:lvl>
    <w:lvl w:ilvl="8" w:tplc="04090005" w:tentative="1">
      <w:start w:val="1"/>
      <w:numFmt w:val="bullet"/>
      <w:lvlText w:val=""/>
      <w:lvlJc w:val="left"/>
      <w:pPr>
        <w:ind w:left="7214" w:hanging="360"/>
      </w:pPr>
      <w:rPr>
        <w:rFonts w:ascii="Wingdings" w:hAnsi="Wingdings" w:hint="default"/>
      </w:rPr>
    </w:lvl>
  </w:abstractNum>
  <w:abstractNum w:abstractNumId="30" w15:restartNumberingAfterBreak="0">
    <w:nsid w:val="579D5ECE"/>
    <w:multiLevelType w:val="hybridMultilevel"/>
    <w:tmpl w:val="8C784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A06485"/>
    <w:multiLevelType w:val="multilevel"/>
    <w:tmpl w:val="33324B94"/>
    <w:styleLink w:val="IFACNumberedList"/>
    <w:lvl w:ilvl="0">
      <w:start w:val="1"/>
      <w:numFmt w:val="decimal"/>
      <w:lvlText w:val="%1."/>
      <w:lvlJc w:val="left"/>
      <w:pPr>
        <w:ind w:left="547" w:hanging="547"/>
      </w:pPr>
      <w:rPr>
        <w:rFonts w:hint="default"/>
      </w:rPr>
    </w:lvl>
    <w:lvl w:ilvl="1">
      <w:start w:val="1"/>
      <w:numFmt w:val="lowerLetter"/>
      <w:lvlText w:val="(%2)"/>
      <w:lvlJc w:val="left"/>
      <w:pPr>
        <w:ind w:left="1094" w:hanging="547"/>
      </w:pPr>
      <w:rPr>
        <w:rFonts w:hint="default"/>
      </w:rPr>
    </w:lvl>
    <w:lvl w:ilvl="2">
      <w:start w:val="1"/>
      <w:numFmt w:val="lowerRoman"/>
      <w:lvlText w:val="(%3)"/>
      <w:lvlJc w:val="left"/>
      <w:pPr>
        <w:ind w:left="1641" w:hanging="547"/>
      </w:pPr>
      <w:rPr>
        <w:rFonts w:hint="default"/>
      </w:rPr>
    </w:lvl>
    <w:lvl w:ilvl="3">
      <w:start w:val="1"/>
      <w:numFmt w:val="lowerLetter"/>
      <w:lvlText w:val="%4."/>
      <w:lvlJc w:val="left"/>
      <w:pPr>
        <w:ind w:left="2188" w:hanging="547"/>
      </w:pPr>
      <w:rPr>
        <w:rFonts w:hint="default"/>
      </w:rPr>
    </w:lvl>
    <w:lvl w:ilvl="4">
      <w:start w:val="1"/>
      <w:numFmt w:val="lowerRoman"/>
      <w:lvlText w:val="%5."/>
      <w:lvlJc w:val="left"/>
      <w:pPr>
        <w:ind w:left="2735" w:hanging="547"/>
      </w:pPr>
      <w:rPr>
        <w:rFonts w:hint="default"/>
      </w:rPr>
    </w:lvl>
    <w:lvl w:ilvl="5">
      <w:start w:val="1"/>
      <w:numFmt w:val="lowerRoman"/>
      <w:lvlText w:val="(%6)"/>
      <w:lvlJc w:val="left"/>
      <w:pPr>
        <w:ind w:left="3282" w:hanging="547"/>
      </w:pPr>
      <w:rPr>
        <w:rFonts w:hint="default"/>
      </w:rPr>
    </w:lvl>
    <w:lvl w:ilvl="6">
      <w:start w:val="1"/>
      <w:numFmt w:val="decimal"/>
      <w:lvlText w:val="%7."/>
      <w:lvlJc w:val="left"/>
      <w:pPr>
        <w:ind w:left="3829" w:hanging="547"/>
      </w:pPr>
      <w:rPr>
        <w:rFonts w:hint="default"/>
      </w:rPr>
    </w:lvl>
    <w:lvl w:ilvl="7">
      <w:start w:val="1"/>
      <w:numFmt w:val="lowerLetter"/>
      <w:lvlText w:val="%8."/>
      <w:lvlJc w:val="left"/>
      <w:pPr>
        <w:ind w:left="4376" w:hanging="547"/>
      </w:pPr>
      <w:rPr>
        <w:rFonts w:hint="default"/>
      </w:rPr>
    </w:lvl>
    <w:lvl w:ilvl="8">
      <w:start w:val="1"/>
      <w:numFmt w:val="lowerRoman"/>
      <w:lvlText w:val="%9."/>
      <w:lvlJc w:val="left"/>
      <w:pPr>
        <w:ind w:left="4923" w:hanging="547"/>
      </w:pPr>
      <w:rPr>
        <w:rFonts w:hint="default"/>
      </w:rPr>
    </w:lvl>
  </w:abstractNum>
  <w:abstractNum w:abstractNumId="32" w15:restartNumberingAfterBreak="0">
    <w:nsid w:val="58D82293"/>
    <w:multiLevelType w:val="hybridMultilevel"/>
    <w:tmpl w:val="8D5EB1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586DA8"/>
    <w:multiLevelType w:val="hybridMultilevel"/>
    <w:tmpl w:val="8086F2E2"/>
    <w:numStyleLink w:val="ImportedStyle14"/>
  </w:abstractNum>
  <w:abstractNum w:abstractNumId="34" w15:restartNumberingAfterBreak="0">
    <w:nsid w:val="5E3C66A5"/>
    <w:multiLevelType w:val="hybridMultilevel"/>
    <w:tmpl w:val="3CE6963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15:restartNumberingAfterBreak="0">
    <w:nsid w:val="61F70E92"/>
    <w:multiLevelType w:val="hybridMultilevel"/>
    <w:tmpl w:val="480AFD92"/>
    <w:styleLink w:val="ImportedStyle11"/>
    <w:lvl w:ilvl="0" w:tplc="5C70AC6C">
      <w:start w:val="1"/>
      <w:numFmt w:val="bullet"/>
      <w:lvlText w:val="·"/>
      <w:lvlJc w:val="left"/>
      <w:pPr>
        <w:ind w:left="1641" w:hanging="547"/>
      </w:pPr>
      <w:rPr>
        <w:rFonts w:ascii="Symbol" w:eastAsia="Times New Roman" w:hAnsi="Symbol"/>
        <w:b w:val="0"/>
        <w:i w:val="0"/>
        <w:caps w:val="0"/>
        <w:smallCaps w:val="0"/>
        <w:strike w:val="0"/>
        <w:dstrike w:val="0"/>
        <w:color w:val="000000"/>
        <w:spacing w:val="0"/>
        <w:w w:val="100"/>
        <w:kern w:val="0"/>
        <w:position w:val="0"/>
        <w:vertAlign w:val="baseline"/>
      </w:rPr>
    </w:lvl>
    <w:lvl w:ilvl="1" w:tplc="5C48CCF2">
      <w:start w:val="1"/>
      <w:numFmt w:val="bullet"/>
      <w:lvlText w:val="o"/>
      <w:lvlJc w:val="left"/>
      <w:pPr>
        <w:ind w:left="2174" w:hanging="547"/>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0ECE3C66">
      <w:start w:val="1"/>
      <w:numFmt w:val="bullet"/>
      <w:lvlText w:val="▪"/>
      <w:lvlJc w:val="left"/>
      <w:pPr>
        <w:ind w:left="2894" w:hanging="547"/>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0168CCE">
      <w:start w:val="1"/>
      <w:numFmt w:val="bullet"/>
      <w:lvlText w:val="·"/>
      <w:lvlJc w:val="left"/>
      <w:pPr>
        <w:ind w:left="3614" w:hanging="547"/>
      </w:pPr>
      <w:rPr>
        <w:rFonts w:ascii="Symbol" w:eastAsia="Times New Roman" w:hAnsi="Symbol"/>
        <w:b w:val="0"/>
        <w:i w:val="0"/>
        <w:caps w:val="0"/>
        <w:smallCaps w:val="0"/>
        <w:strike w:val="0"/>
        <w:dstrike w:val="0"/>
        <w:color w:val="000000"/>
        <w:spacing w:val="0"/>
        <w:w w:val="100"/>
        <w:kern w:val="0"/>
        <w:position w:val="0"/>
        <w:vertAlign w:val="baseline"/>
      </w:rPr>
    </w:lvl>
    <w:lvl w:ilvl="4" w:tplc="5DACE322">
      <w:start w:val="1"/>
      <w:numFmt w:val="bullet"/>
      <w:lvlText w:val="o"/>
      <w:lvlJc w:val="left"/>
      <w:pPr>
        <w:ind w:left="4334" w:hanging="547"/>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C0EE958">
      <w:start w:val="1"/>
      <w:numFmt w:val="bullet"/>
      <w:lvlText w:val="▪"/>
      <w:lvlJc w:val="left"/>
      <w:pPr>
        <w:ind w:left="5054" w:hanging="547"/>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7FB6E9A4">
      <w:start w:val="1"/>
      <w:numFmt w:val="bullet"/>
      <w:lvlText w:val="·"/>
      <w:lvlJc w:val="left"/>
      <w:pPr>
        <w:ind w:left="5774" w:hanging="547"/>
      </w:pPr>
      <w:rPr>
        <w:rFonts w:ascii="Symbol" w:eastAsia="Times New Roman" w:hAnsi="Symbol"/>
        <w:b w:val="0"/>
        <w:i w:val="0"/>
        <w:caps w:val="0"/>
        <w:smallCaps w:val="0"/>
        <w:strike w:val="0"/>
        <w:dstrike w:val="0"/>
        <w:color w:val="000000"/>
        <w:spacing w:val="0"/>
        <w:w w:val="100"/>
        <w:kern w:val="0"/>
        <w:position w:val="0"/>
        <w:vertAlign w:val="baseline"/>
      </w:rPr>
    </w:lvl>
    <w:lvl w:ilvl="7" w:tplc="DE3A151E">
      <w:start w:val="1"/>
      <w:numFmt w:val="bullet"/>
      <w:lvlText w:val="o"/>
      <w:lvlJc w:val="left"/>
      <w:pPr>
        <w:ind w:left="6494" w:hanging="547"/>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C82A8B2">
      <w:start w:val="1"/>
      <w:numFmt w:val="bullet"/>
      <w:lvlText w:val="▪"/>
      <w:lvlJc w:val="left"/>
      <w:pPr>
        <w:ind w:left="7214" w:hanging="547"/>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36" w15:restartNumberingAfterBreak="0">
    <w:nsid w:val="643633C6"/>
    <w:multiLevelType w:val="multilevel"/>
    <w:tmpl w:val="03E26A6E"/>
    <w:lvl w:ilvl="0">
      <w:start w:val="1"/>
      <w:numFmt w:val="decimal"/>
      <w:pStyle w:val="NumberedHeading2"/>
      <w:lvlText w:val="%1."/>
      <w:lvlJc w:val="left"/>
      <w:pPr>
        <w:ind w:left="360" w:hanging="360"/>
      </w:pPr>
      <w:rPr>
        <w:rFonts w:ascii="Arial" w:hAnsi="Arial" w:hint="default"/>
        <w:b w:val="0"/>
        <w:i w:val="0"/>
        <w:sz w:val="24"/>
      </w:rPr>
    </w:lvl>
    <w:lvl w:ilvl="1">
      <w:start w:val="1"/>
      <w:numFmt w:val="decimal"/>
      <w:lvlText w:val="%1.%2"/>
      <w:lvlJc w:val="left"/>
      <w:pPr>
        <w:ind w:left="1094" w:hanging="547"/>
      </w:pPr>
      <w:rPr>
        <w:rFonts w:ascii="Times New Roman" w:hAnsi="Times New Roman" w:hint="default"/>
        <w:b w:val="0"/>
        <w:i w:val="0"/>
        <w:sz w:val="24"/>
      </w:rPr>
    </w:lvl>
    <w:lvl w:ilvl="2">
      <w:start w:val="1"/>
      <w:numFmt w:val="decimal"/>
      <w:lvlText w:val="%1.%2.%3."/>
      <w:lvlJc w:val="left"/>
      <w:pPr>
        <w:ind w:left="1641" w:hanging="547"/>
      </w:pPr>
      <w:rPr>
        <w:rFonts w:hint="default"/>
      </w:rPr>
    </w:lvl>
    <w:lvl w:ilvl="3">
      <w:start w:val="1"/>
      <w:numFmt w:val="decimal"/>
      <w:lvlText w:val="%1.%2.%3.%4."/>
      <w:lvlJc w:val="left"/>
      <w:pPr>
        <w:ind w:left="2188" w:hanging="547"/>
      </w:pPr>
      <w:rPr>
        <w:rFonts w:hint="default"/>
      </w:rPr>
    </w:lvl>
    <w:lvl w:ilvl="4">
      <w:start w:val="1"/>
      <w:numFmt w:val="decimal"/>
      <w:lvlText w:val="%1.%2.%3.%4.%5."/>
      <w:lvlJc w:val="left"/>
      <w:pPr>
        <w:ind w:left="2735" w:hanging="547"/>
      </w:pPr>
      <w:rPr>
        <w:rFonts w:hint="default"/>
      </w:rPr>
    </w:lvl>
    <w:lvl w:ilvl="5">
      <w:start w:val="1"/>
      <w:numFmt w:val="decimal"/>
      <w:lvlText w:val="%1.%2.%3.%4.%5.%6."/>
      <w:lvlJc w:val="left"/>
      <w:pPr>
        <w:ind w:left="3282" w:hanging="547"/>
      </w:pPr>
      <w:rPr>
        <w:rFonts w:hint="default"/>
      </w:rPr>
    </w:lvl>
    <w:lvl w:ilvl="6">
      <w:start w:val="1"/>
      <w:numFmt w:val="decimal"/>
      <w:lvlText w:val="%1.%2.%3.%4.%5.%6.%7."/>
      <w:lvlJc w:val="left"/>
      <w:pPr>
        <w:ind w:left="3829" w:hanging="547"/>
      </w:pPr>
      <w:rPr>
        <w:rFonts w:hint="default"/>
      </w:rPr>
    </w:lvl>
    <w:lvl w:ilvl="7">
      <w:start w:val="1"/>
      <w:numFmt w:val="decimal"/>
      <w:lvlText w:val="%1.%2.%3.%4.%5.%6.%7.%8."/>
      <w:lvlJc w:val="left"/>
      <w:pPr>
        <w:ind w:left="4376" w:hanging="547"/>
      </w:pPr>
      <w:rPr>
        <w:rFonts w:hint="default"/>
      </w:rPr>
    </w:lvl>
    <w:lvl w:ilvl="8">
      <w:start w:val="1"/>
      <w:numFmt w:val="decimal"/>
      <w:lvlText w:val="%1.%2.%3.%4.%5.%6.%7.%8.%9."/>
      <w:lvlJc w:val="left"/>
      <w:pPr>
        <w:ind w:left="4923" w:hanging="547"/>
      </w:pPr>
      <w:rPr>
        <w:rFonts w:hint="default"/>
      </w:rPr>
    </w:lvl>
  </w:abstractNum>
  <w:abstractNum w:abstractNumId="37" w15:restartNumberingAfterBreak="0">
    <w:nsid w:val="670859F9"/>
    <w:multiLevelType w:val="hybridMultilevel"/>
    <w:tmpl w:val="8AC2C41A"/>
    <w:numStyleLink w:val="ImportedStyle24"/>
  </w:abstractNum>
  <w:abstractNum w:abstractNumId="38" w15:restartNumberingAfterBreak="0">
    <w:nsid w:val="683205B5"/>
    <w:multiLevelType w:val="hybridMultilevel"/>
    <w:tmpl w:val="72F223B2"/>
    <w:lvl w:ilvl="0" w:tplc="D99AAC1E">
      <w:start w:val="1"/>
      <w:numFmt w:val="decimal"/>
      <w:pStyle w:val="IllustrativeExample"/>
      <w:lvlText w:val="IE%1."/>
      <w:lvlJc w:val="left"/>
      <w:pPr>
        <w:ind w:left="36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583B49"/>
    <w:multiLevelType w:val="hybridMultilevel"/>
    <w:tmpl w:val="5872825C"/>
    <w:styleLink w:val="ImportedStyle30"/>
    <w:lvl w:ilvl="0" w:tplc="6F0A68D4">
      <w:start w:val="1"/>
      <w:numFmt w:val="bullet"/>
      <w:lvlText w:val="·"/>
      <w:lvlJc w:val="left"/>
      <w:pPr>
        <w:ind w:left="1710" w:hanging="54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D483ABA">
      <w:start w:val="1"/>
      <w:numFmt w:val="bullet"/>
      <w:lvlText w:val="o"/>
      <w:lvlJc w:val="left"/>
      <w:pPr>
        <w:ind w:left="2430" w:hanging="5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6ACEF8">
      <w:start w:val="1"/>
      <w:numFmt w:val="bullet"/>
      <w:lvlText w:val="▪"/>
      <w:lvlJc w:val="left"/>
      <w:pPr>
        <w:ind w:left="3150" w:hanging="5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7212CE">
      <w:start w:val="1"/>
      <w:numFmt w:val="bullet"/>
      <w:lvlText w:val="·"/>
      <w:lvlJc w:val="left"/>
      <w:pPr>
        <w:ind w:left="3870" w:hanging="54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C746668">
      <w:start w:val="1"/>
      <w:numFmt w:val="bullet"/>
      <w:lvlText w:val="o"/>
      <w:lvlJc w:val="left"/>
      <w:pPr>
        <w:ind w:left="4590" w:hanging="5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2443E8">
      <w:start w:val="1"/>
      <w:numFmt w:val="bullet"/>
      <w:lvlText w:val="▪"/>
      <w:lvlJc w:val="left"/>
      <w:pPr>
        <w:ind w:left="5310" w:hanging="5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122620C">
      <w:start w:val="1"/>
      <w:numFmt w:val="bullet"/>
      <w:lvlText w:val="·"/>
      <w:lvlJc w:val="left"/>
      <w:pPr>
        <w:ind w:left="6030" w:hanging="54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DC43F3C">
      <w:start w:val="1"/>
      <w:numFmt w:val="bullet"/>
      <w:lvlText w:val="o"/>
      <w:lvlJc w:val="left"/>
      <w:pPr>
        <w:ind w:left="6750" w:hanging="5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CA23A6">
      <w:start w:val="1"/>
      <w:numFmt w:val="bullet"/>
      <w:lvlText w:val="▪"/>
      <w:lvlJc w:val="left"/>
      <w:pPr>
        <w:ind w:left="7470" w:hanging="5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68D46DD0"/>
    <w:multiLevelType w:val="hybridMultilevel"/>
    <w:tmpl w:val="209C7802"/>
    <w:numStyleLink w:val="ImportedStyle15"/>
  </w:abstractNum>
  <w:abstractNum w:abstractNumId="41" w15:restartNumberingAfterBreak="0">
    <w:nsid w:val="6A395EAD"/>
    <w:multiLevelType w:val="hybridMultilevel"/>
    <w:tmpl w:val="3D7E8060"/>
    <w:lvl w:ilvl="0" w:tplc="7910E256">
      <w:start w:val="1"/>
      <w:numFmt w:val="upperLetter"/>
      <w:lvlText w:val="%1."/>
      <w:lvlJc w:val="left"/>
      <w:pPr>
        <w:ind w:left="720" w:hanging="360"/>
      </w:pPr>
      <w:rPr>
        <w:color w:val="C00000"/>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B8645FF"/>
    <w:multiLevelType w:val="hybridMultilevel"/>
    <w:tmpl w:val="0AFCDF2E"/>
    <w:styleLink w:val="ImportedStyle29"/>
    <w:lvl w:ilvl="0" w:tplc="7BD079BE">
      <w:start w:val="1"/>
      <w:numFmt w:val="bullet"/>
      <w:lvlText w:val="·"/>
      <w:lvlJc w:val="left"/>
      <w:pPr>
        <w:ind w:left="1627" w:hanging="54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222A14">
      <w:start w:val="1"/>
      <w:numFmt w:val="bullet"/>
      <w:lvlText w:val="o"/>
      <w:lvlJc w:val="left"/>
      <w:pPr>
        <w:ind w:left="2347" w:hanging="54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766536">
      <w:start w:val="1"/>
      <w:numFmt w:val="bullet"/>
      <w:lvlText w:val="▪"/>
      <w:lvlJc w:val="left"/>
      <w:pPr>
        <w:ind w:left="3067" w:hanging="54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027528">
      <w:start w:val="1"/>
      <w:numFmt w:val="bullet"/>
      <w:lvlText w:val="·"/>
      <w:lvlJc w:val="left"/>
      <w:pPr>
        <w:ind w:left="3787" w:hanging="54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9621CB6">
      <w:start w:val="1"/>
      <w:numFmt w:val="bullet"/>
      <w:lvlText w:val="o"/>
      <w:lvlJc w:val="left"/>
      <w:pPr>
        <w:ind w:left="4507" w:hanging="54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8AE6CDE">
      <w:start w:val="1"/>
      <w:numFmt w:val="bullet"/>
      <w:lvlText w:val="▪"/>
      <w:lvlJc w:val="left"/>
      <w:pPr>
        <w:ind w:left="5227" w:hanging="54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2E176C">
      <w:start w:val="1"/>
      <w:numFmt w:val="bullet"/>
      <w:lvlText w:val="·"/>
      <w:lvlJc w:val="left"/>
      <w:pPr>
        <w:ind w:left="5947" w:hanging="54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A0AB92">
      <w:start w:val="1"/>
      <w:numFmt w:val="bullet"/>
      <w:lvlText w:val="o"/>
      <w:lvlJc w:val="left"/>
      <w:pPr>
        <w:ind w:left="6667" w:hanging="54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A3854FC">
      <w:start w:val="1"/>
      <w:numFmt w:val="bullet"/>
      <w:lvlText w:val="▪"/>
      <w:lvlJc w:val="left"/>
      <w:pPr>
        <w:ind w:left="7387" w:hanging="54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749E2886"/>
    <w:multiLevelType w:val="hybridMultilevel"/>
    <w:tmpl w:val="8AC2C41A"/>
    <w:styleLink w:val="ImportedStyle24"/>
    <w:lvl w:ilvl="0" w:tplc="D398E488">
      <w:start w:val="1"/>
      <w:numFmt w:val="lowerLetter"/>
      <w:lvlText w:val="(%1)"/>
      <w:lvlJc w:val="left"/>
      <w:pPr>
        <w:ind w:left="1627" w:hanging="547"/>
      </w:pPr>
      <w:rPr>
        <w:rFonts w:hAnsi="Arial Unicode MS" w:cs="Times New Roman"/>
        <w:caps w:val="0"/>
        <w:smallCaps w:val="0"/>
        <w:strike w:val="0"/>
        <w:dstrike w:val="0"/>
        <w:color w:val="000000"/>
        <w:spacing w:val="0"/>
        <w:w w:val="100"/>
        <w:kern w:val="0"/>
        <w:position w:val="0"/>
        <w:vertAlign w:val="baseline"/>
      </w:rPr>
    </w:lvl>
    <w:lvl w:ilvl="1" w:tplc="B0344FE2">
      <w:start w:val="1"/>
      <w:numFmt w:val="lowerLetter"/>
      <w:lvlText w:val="%2."/>
      <w:lvlJc w:val="left"/>
      <w:pPr>
        <w:ind w:left="1987" w:hanging="187"/>
      </w:pPr>
      <w:rPr>
        <w:rFonts w:hAnsi="Arial Unicode MS" w:cs="Times New Roman"/>
        <w:caps w:val="0"/>
        <w:smallCaps w:val="0"/>
        <w:strike w:val="0"/>
        <w:dstrike w:val="0"/>
        <w:color w:val="000000"/>
        <w:spacing w:val="0"/>
        <w:w w:val="100"/>
        <w:kern w:val="0"/>
        <w:position w:val="0"/>
        <w:vertAlign w:val="baseline"/>
      </w:rPr>
    </w:lvl>
    <w:lvl w:ilvl="2" w:tplc="17E29DE6">
      <w:start w:val="1"/>
      <w:numFmt w:val="lowerRoman"/>
      <w:suff w:val="nothing"/>
      <w:lvlText w:val="%3."/>
      <w:lvlJc w:val="left"/>
      <w:pPr>
        <w:ind w:left="2707" w:hanging="118"/>
      </w:pPr>
      <w:rPr>
        <w:rFonts w:hAnsi="Arial Unicode MS" w:cs="Times New Roman"/>
        <w:caps w:val="0"/>
        <w:smallCaps w:val="0"/>
        <w:strike w:val="0"/>
        <w:dstrike w:val="0"/>
        <w:color w:val="000000"/>
        <w:spacing w:val="0"/>
        <w:w w:val="100"/>
        <w:kern w:val="0"/>
        <w:position w:val="0"/>
        <w:vertAlign w:val="baseline"/>
      </w:rPr>
    </w:lvl>
    <w:lvl w:ilvl="3" w:tplc="3026ACBC">
      <w:start w:val="1"/>
      <w:numFmt w:val="decimal"/>
      <w:lvlText w:val="%4."/>
      <w:lvlJc w:val="left"/>
      <w:pPr>
        <w:ind w:left="3427" w:hanging="187"/>
      </w:pPr>
      <w:rPr>
        <w:rFonts w:hAnsi="Arial Unicode MS" w:cs="Times New Roman"/>
        <w:caps w:val="0"/>
        <w:smallCaps w:val="0"/>
        <w:strike w:val="0"/>
        <w:dstrike w:val="0"/>
        <w:color w:val="000000"/>
        <w:spacing w:val="0"/>
        <w:w w:val="100"/>
        <w:kern w:val="0"/>
        <w:position w:val="0"/>
        <w:vertAlign w:val="baseline"/>
      </w:rPr>
    </w:lvl>
    <w:lvl w:ilvl="4" w:tplc="21A29FCA">
      <w:start w:val="1"/>
      <w:numFmt w:val="lowerLetter"/>
      <w:lvlText w:val="%5."/>
      <w:lvlJc w:val="left"/>
      <w:pPr>
        <w:ind w:left="4147" w:hanging="187"/>
      </w:pPr>
      <w:rPr>
        <w:rFonts w:hAnsi="Arial Unicode MS" w:cs="Times New Roman"/>
        <w:caps w:val="0"/>
        <w:smallCaps w:val="0"/>
        <w:strike w:val="0"/>
        <w:dstrike w:val="0"/>
        <w:color w:val="000000"/>
        <w:spacing w:val="0"/>
        <w:w w:val="100"/>
        <w:kern w:val="0"/>
        <w:position w:val="0"/>
        <w:vertAlign w:val="baseline"/>
      </w:rPr>
    </w:lvl>
    <w:lvl w:ilvl="5" w:tplc="75CA65D8">
      <w:start w:val="1"/>
      <w:numFmt w:val="lowerRoman"/>
      <w:suff w:val="nothing"/>
      <w:lvlText w:val="%6."/>
      <w:lvlJc w:val="left"/>
      <w:pPr>
        <w:ind w:left="4867" w:hanging="118"/>
      </w:pPr>
      <w:rPr>
        <w:rFonts w:hAnsi="Arial Unicode MS" w:cs="Times New Roman"/>
        <w:caps w:val="0"/>
        <w:smallCaps w:val="0"/>
        <w:strike w:val="0"/>
        <w:dstrike w:val="0"/>
        <w:color w:val="000000"/>
        <w:spacing w:val="0"/>
        <w:w w:val="100"/>
        <w:kern w:val="0"/>
        <w:position w:val="0"/>
        <w:vertAlign w:val="baseline"/>
      </w:rPr>
    </w:lvl>
    <w:lvl w:ilvl="6" w:tplc="6F86CF5A">
      <w:start w:val="1"/>
      <w:numFmt w:val="decimal"/>
      <w:lvlText w:val="%7."/>
      <w:lvlJc w:val="left"/>
      <w:pPr>
        <w:ind w:left="5587" w:hanging="187"/>
      </w:pPr>
      <w:rPr>
        <w:rFonts w:hAnsi="Arial Unicode MS" w:cs="Times New Roman"/>
        <w:caps w:val="0"/>
        <w:smallCaps w:val="0"/>
        <w:strike w:val="0"/>
        <w:dstrike w:val="0"/>
        <w:color w:val="000000"/>
        <w:spacing w:val="0"/>
        <w:w w:val="100"/>
        <w:kern w:val="0"/>
        <w:position w:val="0"/>
        <w:vertAlign w:val="baseline"/>
      </w:rPr>
    </w:lvl>
    <w:lvl w:ilvl="7" w:tplc="47D4E9F6">
      <w:start w:val="1"/>
      <w:numFmt w:val="lowerLetter"/>
      <w:lvlText w:val="%8."/>
      <w:lvlJc w:val="left"/>
      <w:pPr>
        <w:ind w:left="6307" w:hanging="187"/>
      </w:pPr>
      <w:rPr>
        <w:rFonts w:hAnsi="Arial Unicode MS" w:cs="Times New Roman"/>
        <w:caps w:val="0"/>
        <w:smallCaps w:val="0"/>
        <w:strike w:val="0"/>
        <w:dstrike w:val="0"/>
        <w:color w:val="000000"/>
        <w:spacing w:val="0"/>
        <w:w w:val="100"/>
        <w:kern w:val="0"/>
        <w:position w:val="0"/>
        <w:vertAlign w:val="baseline"/>
      </w:rPr>
    </w:lvl>
    <w:lvl w:ilvl="8" w:tplc="1018ED76">
      <w:start w:val="1"/>
      <w:numFmt w:val="lowerRoman"/>
      <w:suff w:val="nothing"/>
      <w:lvlText w:val="%9."/>
      <w:lvlJc w:val="left"/>
      <w:pPr>
        <w:ind w:left="7027" w:hanging="118"/>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78B46B47"/>
    <w:multiLevelType w:val="hybridMultilevel"/>
    <w:tmpl w:val="C3FA054E"/>
    <w:styleLink w:val="ImportedStyle31"/>
    <w:lvl w:ilvl="0" w:tplc="EE3ADD6C">
      <w:start w:val="1"/>
      <w:numFmt w:val="lowerLetter"/>
      <w:lvlText w:val="(%1)"/>
      <w:lvlJc w:val="left"/>
      <w:pPr>
        <w:ind w:left="1641" w:hanging="5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D64E2F6">
      <w:start w:val="1"/>
      <w:numFmt w:val="lowerLetter"/>
      <w:lvlText w:val="%2."/>
      <w:lvlJc w:val="left"/>
      <w:pPr>
        <w:ind w:left="547" w:hanging="5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98E8FC8">
      <w:start w:val="1"/>
      <w:numFmt w:val="lowerRoman"/>
      <w:lvlText w:val="%3."/>
      <w:lvlJc w:val="left"/>
      <w:pPr>
        <w:ind w:left="478" w:hanging="4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D9C46B8">
      <w:start w:val="1"/>
      <w:numFmt w:val="decimal"/>
      <w:lvlText w:val="%4."/>
      <w:lvlJc w:val="left"/>
      <w:pPr>
        <w:ind w:left="1101" w:hanging="5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61E12A6">
      <w:start w:val="1"/>
      <w:numFmt w:val="lowerLetter"/>
      <w:lvlText w:val="%5."/>
      <w:lvlJc w:val="left"/>
      <w:pPr>
        <w:ind w:left="1821" w:hanging="5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DE7E5C">
      <w:start w:val="1"/>
      <w:numFmt w:val="lowerRoman"/>
      <w:lvlText w:val="%6."/>
      <w:lvlJc w:val="left"/>
      <w:pPr>
        <w:ind w:left="2541" w:hanging="4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7B4502A">
      <w:start w:val="1"/>
      <w:numFmt w:val="decimal"/>
      <w:lvlText w:val="%7."/>
      <w:lvlJc w:val="left"/>
      <w:pPr>
        <w:ind w:left="3261" w:hanging="5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1E61118">
      <w:start w:val="1"/>
      <w:numFmt w:val="lowerLetter"/>
      <w:lvlText w:val="%8."/>
      <w:lvlJc w:val="left"/>
      <w:pPr>
        <w:ind w:left="3981" w:hanging="5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FE5D82">
      <w:start w:val="1"/>
      <w:numFmt w:val="lowerRoman"/>
      <w:lvlText w:val="%9."/>
      <w:lvlJc w:val="left"/>
      <w:pPr>
        <w:ind w:left="4701" w:hanging="4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7B1774E2"/>
    <w:multiLevelType w:val="hybridMultilevel"/>
    <w:tmpl w:val="8DF804B6"/>
    <w:lvl w:ilvl="0" w:tplc="DECCC86C">
      <w:start w:val="1"/>
      <w:numFmt w:val="upperLetter"/>
      <w:pStyle w:val="IFACLetterBullet"/>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19"/>
  </w:num>
  <w:num w:numId="3">
    <w:abstractNumId w:val="4"/>
  </w:num>
  <w:num w:numId="4">
    <w:abstractNumId w:val="10"/>
  </w:num>
  <w:num w:numId="5">
    <w:abstractNumId w:val="29"/>
  </w:num>
  <w:num w:numId="6">
    <w:abstractNumId w:val="30"/>
  </w:num>
  <w:num w:numId="7">
    <w:abstractNumId w:val="13"/>
  </w:num>
  <w:num w:numId="8">
    <w:abstractNumId w:val="33"/>
  </w:num>
  <w:num w:numId="9">
    <w:abstractNumId w:val="14"/>
  </w:num>
  <w:num w:numId="10">
    <w:abstractNumId w:val="40"/>
  </w:num>
  <w:num w:numId="11">
    <w:abstractNumId w:val="23"/>
  </w:num>
  <w:num w:numId="12">
    <w:abstractNumId w:val="25"/>
  </w:num>
  <w:num w:numId="13">
    <w:abstractNumId w:val="43"/>
  </w:num>
  <w:num w:numId="14">
    <w:abstractNumId w:val="37"/>
  </w:num>
  <w:num w:numId="15">
    <w:abstractNumId w:val="37"/>
    <w:lvlOverride w:ilvl="0">
      <w:lvl w:ilvl="0" w:tplc="FDD80C66">
        <w:start w:val="1"/>
        <w:numFmt w:val="lowerLetter"/>
        <w:lvlText w:val="(%1)"/>
        <w:lvlJc w:val="left"/>
        <w:pPr>
          <w:ind w:left="1620" w:hanging="54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lvl w:ilvl="1" w:tplc="F6BAD15A">
        <w:start w:val="1"/>
        <w:numFmt w:val="lowerLetter"/>
        <w:lvlText w:val="%2."/>
        <w:lvlJc w:val="left"/>
        <w:pPr>
          <w:ind w:left="1980" w:hanging="18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lvl w:ilvl="2" w:tplc="106AFF40">
        <w:start w:val="1"/>
        <w:numFmt w:val="lowerRoman"/>
        <w:suff w:val="nothing"/>
        <w:lvlText w:val="%3."/>
        <w:lvlJc w:val="left"/>
        <w:pPr>
          <w:ind w:left="2700" w:hanging="11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lvl w:ilvl="3" w:tplc="DA4AEBEE">
        <w:start w:val="1"/>
        <w:numFmt w:val="decimal"/>
        <w:lvlText w:val="%4."/>
        <w:lvlJc w:val="left"/>
        <w:pPr>
          <w:ind w:left="3420" w:hanging="18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lvl w:ilvl="4" w:tplc="D288323C">
        <w:start w:val="1"/>
        <w:numFmt w:val="lowerLetter"/>
        <w:lvlText w:val="%5."/>
        <w:lvlJc w:val="left"/>
        <w:pPr>
          <w:ind w:left="4140" w:hanging="18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lvl w:ilvl="5" w:tplc="8DB6E188">
        <w:start w:val="1"/>
        <w:numFmt w:val="lowerRoman"/>
        <w:suff w:val="nothing"/>
        <w:lvlText w:val="%6."/>
        <w:lvlJc w:val="left"/>
        <w:pPr>
          <w:ind w:left="4860" w:hanging="118"/>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lvl w:ilvl="6" w:tplc="9986169E">
        <w:start w:val="1"/>
        <w:numFmt w:val="decimal"/>
        <w:lvlText w:val="%7."/>
        <w:lvlJc w:val="left"/>
        <w:pPr>
          <w:ind w:left="5580" w:hanging="18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lvl w:ilvl="7" w:tplc="32FC71CA">
        <w:start w:val="1"/>
        <w:numFmt w:val="lowerLetter"/>
        <w:lvlText w:val="%8."/>
        <w:lvlJc w:val="left"/>
        <w:pPr>
          <w:ind w:left="6300" w:hanging="18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lvl w:ilvl="8" w:tplc="EFF416CC">
        <w:start w:val="1"/>
        <w:numFmt w:val="lowerRoman"/>
        <w:suff w:val="nothing"/>
        <w:lvlText w:val="%9."/>
        <w:lvlJc w:val="left"/>
        <w:pPr>
          <w:ind w:left="7020" w:hanging="118"/>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16">
    <w:abstractNumId w:val="26"/>
  </w:num>
  <w:num w:numId="17">
    <w:abstractNumId w:val="9"/>
  </w:num>
  <w:num w:numId="18">
    <w:abstractNumId w:val="6"/>
  </w:num>
  <w:num w:numId="19">
    <w:abstractNumId w:val="27"/>
  </w:num>
  <w:num w:numId="20">
    <w:abstractNumId w:val="18"/>
  </w:num>
  <w:num w:numId="21">
    <w:abstractNumId w:val="2"/>
  </w:num>
  <w:num w:numId="22">
    <w:abstractNumId w:val="17"/>
  </w:num>
  <w:num w:numId="23">
    <w:abstractNumId w:val="28"/>
  </w:num>
  <w:num w:numId="24">
    <w:abstractNumId w:val="45"/>
  </w:num>
  <w:num w:numId="25">
    <w:abstractNumId w:val="3"/>
  </w:num>
  <w:num w:numId="26">
    <w:abstractNumId w:val="31"/>
  </w:num>
  <w:num w:numId="27">
    <w:abstractNumId w:val="11"/>
  </w:num>
  <w:num w:numId="28">
    <w:abstractNumId w:val="38"/>
  </w:num>
  <w:num w:numId="29">
    <w:abstractNumId w:val="7"/>
  </w:num>
  <w:num w:numId="30">
    <w:abstractNumId w:val="36"/>
  </w:num>
  <w:num w:numId="31">
    <w:abstractNumId w:val="0"/>
  </w:num>
  <w:num w:numId="32">
    <w:abstractNumId w:val="1"/>
  </w:num>
  <w:num w:numId="33">
    <w:abstractNumId w:val="16"/>
  </w:num>
  <w:num w:numId="34">
    <w:abstractNumId w:val="22"/>
  </w:num>
  <w:num w:numId="35">
    <w:abstractNumId w:val="5"/>
  </w:num>
  <w:num w:numId="36">
    <w:abstractNumId w:val="20"/>
  </w:num>
  <w:num w:numId="37">
    <w:abstractNumId w:val="41"/>
  </w:num>
  <w:num w:numId="38">
    <w:abstractNumId w:val="34"/>
  </w:num>
  <w:num w:numId="39">
    <w:abstractNumId w:val="44"/>
  </w:num>
  <w:num w:numId="40">
    <w:abstractNumId w:val="24"/>
  </w:num>
  <w:num w:numId="41">
    <w:abstractNumId w:val="39"/>
  </w:num>
  <w:num w:numId="42">
    <w:abstractNumId w:val="42"/>
  </w:num>
  <w:num w:numId="43">
    <w:abstractNumId w:val="15"/>
  </w:num>
  <w:num w:numId="44">
    <w:abstractNumId w:val="12"/>
  </w:num>
  <w:num w:numId="45">
    <w:abstractNumId w:val="8"/>
  </w:num>
  <w:num w:numId="46">
    <w:abstractNumId w:val="32"/>
  </w:num>
  <w:num w:numId="47">
    <w:abstractNumId w:val="2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doNotDisplayPageBoundaries/>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ja-JP" w:val="([{£§‘“"/>
  <w:noLineBreaksBefore w:lang="ja-JP" w:val="!),.:;?]}¢—’”‰"/>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C9F"/>
    <w:rsid w:val="00014534"/>
    <w:rsid w:val="00022464"/>
    <w:rsid w:val="00025FE0"/>
    <w:rsid w:val="00026757"/>
    <w:rsid w:val="00064B3A"/>
    <w:rsid w:val="00065A7D"/>
    <w:rsid w:val="00072461"/>
    <w:rsid w:val="0007523F"/>
    <w:rsid w:val="00097191"/>
    <w:rsid w:val="000A395D"/>
    <w:rsid w:val="000A5251"/>
    <w:rsid w:val="000B0563"/>
    <w:rsid w:val="000B272C"/>
    <w:rsid w:val="000B372D"/>
    <w:rsid w:val="000B4DF7"/>
    <w:rsid w:val="000E459A"/>
    <w:rsid w:val="000E5845"/>
    <w:rsid w:val="00111245"/>
    <w:rsid w:val="001268B5"/>
    <w:rsid w:val="001319F7"/>
    <w:rsid w:val="00140325"/>
    <w:rsid w:val="001A54B4"/>
    <w:rsid w:val="001C3B23"/>
    <w:rsid w:val="001D5CA7"/>
    <w:rsid w:val="001E4F67"/>
    <w:rsid w:val="001E5A6F"/>
    <w:rsid w:val="002037B2"/>
    <w:rsid w:val="002131AD"/>
    <w:rsid w:val="00220B70"/>
    <w:rsid w:val="00224C4B"/>
    <w:rsid w:val="00244CFC"/>
    <w:rsid w:val="002679D3"/>
    <w:rsid w:val="00282185"/>
    <w:rsid w:val="00292044"/>
    <w:rsid w:val="002953EA"/>
    <w:rsid w:val="002A2812"/>
    <w:rsid w:val="002A300F"/>
    <w:rsid w:val="002D31CB"/>
    <w:rsid w:val="002D7714"/>
    <w:rsid w:val="003028C3"/>
    <w:rsid w:val="00312C8B"/>
    <w:rsid w:val="00332651"/>
    <w:rsid w:val="00346DC2"/>
    <w:rsid w:val="0037381C"/>
    <w:rsid w:val="00375D02"/>
    <w:rsid w:val="003C3470"/>
    <w:rsid w:val="003E3436"/>
    <w:rsid w:val="003E5CDE"/>
    <w:rsid w:val="003E5E9D"/>
    <w:rsid w:val="003F1852"/>
    <w:rsid w:val="003F40A8"/>
    <w:rsid w:val="004063E5"/>
    <w:rsid w:val="004218BB"/>
    <w:rsid w:val="004330A1"/>
    <w:rsid w:val="0044749E"/>
    <w:rsid w:val="00450365"/>
    <w:rsid w:val="004649CF"/>
    <w:rsid w:val="004B0731"/>
    <w:rsid w:val="004C69D1"/>
    <w:rsid w:val="004C7405"/>
    <w:rsid w:val="004D6A5A"/>
    <w:rsid w:val="004D7A1A"/>
    <w:rsid w:val="004F4698"/>
    <w:rsid w:val="004F7B9F"/>
    <w:rsid w:val="005572F9"/>
    <w:rsid w:val="00574104"/>
    <w:rsid w:val="00592840"/>
    <w:rsid w:val="005B3459"/>
    <w:rsid w:val="005C2C87"/>
    <w:rsid w:val="005C52B4"/>
    <w:rsid w:val="005F2F6A"/>
    <w:rsid w:val="0060232E"/>
    <w:rsid w:val="00616708"/>
    <w:rsid w:val="00616919"/>
    <w:rsid w:val="00621786"/>
    <w:rsid w:val="00645CF1"/>
    <w:rsid w:val="0065790E"/>
    <w:rsid w:val="00673775"/>
    <w:rsid w:val="006E0698"/>
    <w:rsid w:val="006F090D"/>
    <w:rsid w:val="006F2C60"/>
    <w:rsid w:val="007057A6"/>
    <w:rsid w:val="007164CE"/>
    <w:rsid w:val="0072012B"/>
    <w:rsid w:val="00724331"/>
    <w:rsid w:val="00724653"/>
    <w:rsid w:val="007311C2"/>
    <w:rsid w:val="00733404"/>
    <w:rsid w:val="00746536"/>
    <w:rsid w:val="00754DDF"/>
    <w:rsid w:val="00756F1F"/>
    <w:rsid w:val="00766A8B"/>
    <w:rsid w:val="00770D18"/>
    <w:rsid w:val="00781008"/>
    <w:rsid w:val="007907A9"/>
    <w:rsid w:val="007B02DA"/>
    <w:rsid w:val="007B03AB"/>
    <w:rsid w:val="007B046F"/>
    <w:rsid w:val="007C301C"/>
    <w:rsid w:val="007C5BBD"/>
    <w:rsid w:val="00801E60"/>
    <w:rsid w:val="00810630"/>
    <w:rsid w:val="00826EDC"/>
    <w:rsid w:val="00871ABE"/>
    <w:rsid w:val="008814FC"/>
    <w:rsid w:val="008874C0"/>
    <w:rsid w:val="008920F9"/>
    <w:rsid w:val="00893C46"/>
    <w:rsid w:val="008A29C1"/>
    <w:rsid w:val="008B6B6E"/>
    <w:rsid w:val="008F0A86"/>
    <w:rsid w:val="008F1AC4"/>
    <w:rsid w:val="008F2C6A"/>
    <w:rsid w:val="00917C9F"/>
    <w:rsid w:val="00922140"/>
    <w:rsid w:val="009254D1"/>
    <w:rsid w:val="0092572D"/>
    <w:rsid w:val="009259FE"/>
    <w:rsid w:val="00930579"/>
    <w:rsid w:val="00954587"/>
    <w:rsid w:val="00962DAD"/>
    <w:rsid w:val="009C026A"/>
    <w:rsid w:val="009C23A0"/>
    <w:rsid w:val="009C5547"/>
    <w:rsid w:val="009D2797"/>
    <w:rsid w:val="009E2BC6"/>
    <w:rsid w:val="00A034C5"/>
    <w:rsid w:val="00A243AD"/>
    <w:rsid w:val="00A34802"/>
    <w:rsid w:val="00A608AC"/>
    <w:rsid w:val="00A81725"/>
    <w:rsid w:val="00A84D85"/>
    <w:rsid w:val="00A876CC"/>
    <w:rsid w:val="00A905AA"/>
    <w:rsid w:val="00A92142"/>
    <w:rsid w:val="00AA387F"/>
    <w:rsid w:val="00AB7516"/>
    <w:rsid w:val="00AC2005"/>
    <w:rsid w:val="00AC203C"/>
    <w:rsid w:val="00AD4CA1"/>
    <w:rsid w:val="00AD7E55"/>
    <w:rsid w:val="00AF3DDB"/>
    <w:rsid w:val="00B05162"/>
    <w:rsid w:val="00B15C68"/>
    <w:rsid w:val="00B22327"/>
    <w:rsid w:val="00B31519"/>
    <w:rsid w:val="00B37346"/>
    <w:rsid w:val="00B63D2B"/>
    <w:rsid w:val="00B80366"/>
    <w:rsid w:val="00B85B73"/>
    <w:rsid w:val="00B944B9"/>
    <w:rsid w:val="00BC3DE8"/>
    <w:rsid w:val="00BD3FAD"/>
    <w:rsid w:val="00BD5933"/>
    <w:rsid w:val="00BD6C9F"/>
    <w:rsid w:val="00BE2A77"/>
    <w:rsid w:val="00BF6D14"/>
    <w:rsid w:val="00C02443"/>
    <w:rsid w:val="00C0412A"/>
    <w:rsid w:val="00C16BF4"/>
    <w:rsid w:val="00C51D51"/>
    <w:rsid w:val="00C54452"/>
    <w:rsid w:val="00CA354E"/>
    <w:rsid w:val="00CB4DD7"/>
    <w:rsid w:val="00CB5C29"/>
    <w:rsid w:val="00CD488E"/>
    <w:rsid w:val="00D1244F"/>
    <w:rsid w:val="00D35CE0"/>
    <w:rsid w:val="00D478AE"/>
    <w:rsid w:val="00D805A2"/>
    <w:rsid w:val="00D85BD0"/>
    <w:rsid w:val="00DC1146"/>
    <w:rsid w:val="00DC6A38"/>
    <w:rsid w:val="00E031EA"/>
    <w:rsid w:val="00E122AD"/>
    <w:rsid w:val="00E225E0"/>
    <w:rsid w:val="00E234E5"/>
    <w:rsid w:val="00E40DD8"/>
    <w:rsid w:val="00E420B0"/>
    <w:rsid w:val="00E54BB3"/>
    <w:rsid w:val="00E63D44"/>
    <w:rsid w:val="00E75921"/>
    <w:rsid w:val="00E80615"/>
    <w:rsid w:val="00E9556D"/>
    <w:rsid w:val="00E9738D"/>
    <w:rsid w:val="00EA07E6"/>
    <w:rsid w:val="00ED486D"/>
    <w:rsid w:val="00ED4D5B"/>
    <w:rsid w:val="00ED649F"/>
    <w:rsid w:val="00EE0F4C"/>
    <w:rsid w:val="00F273E9"/>
    <w:rsid w:val="00F37BC7"/>
    <w:rsid w:val="00F413CE"/>
    <w:rsid w:val="00F660F6"/>
    <w:rsid w:val="00FC0DF1"/>
    <w:rsid w:val="00FD55B3"/>
    <w:rsid w:val="00FF294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50CFDA3"/>
  <w14:defaultImageDpi w14:val="96"/>
  <w15:docId w15:val="{F4D542AE-F048-40F1-B93E-C52FF0E13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6" w:unhideWhenUsed="1" w:qFormat="1"/>
    <w:lsdException w:name="toc 2" w:semiHidden="1" w:uiPriority="6"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39"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6" w:unhideWhenUsed="1" w:qFormat="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iPriority="2" w:unhideWhenUsed="1" w:qFormat="1"/>
    <w:lsdException w:name="List Bullet" w:uiPriority="2" w:qFormat="1"/>
    <w:lsdException w:name="List Number" w:semiHidden="1" w:unhideWhenUsed="1"/>
    <w:lsdException w:name="List 2" w:semiHidden="1" w:uiPriority="2" w:unhideWhenUsed="1" w:qFormat="1"/>
    <w:lsdException w:name="List 3" w:semiHidden="1" w:uiPriority="2" w:unhideWhenUsed="1" w:qFormat="1"/>
    <w:lsdException w:name="List 4" w:semiHidden="1" w:uiPriority="2" w:unhideWhenUsed="1" w:qFormat="1"/>
    <w:lsdException w:name="List 5" w:semiHidden="1" w:uiPriority="2" w:unhideWhenUsed="1" w:qFormat="1"/>
    <w:lsdException w:name="List Bullet 2" w:semiHidden="1" w:uiPriority="2" w:unhideWhenUsed="1" w:qFormat="1"/>
    <w:lsdException w:name="List Bullet 3" w:semiHidden="1" w:uiPriority="2"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7"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6"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autoSpaceDE w:val="0"/>
      <w:autoSpaceDN w:val="0"/>
      <w:adjustRightInd w:val="0"/>
      <w:spacing w:before="120" w:after="0" w:line="280" w:lineRule="atLeast"/>
      <w:jc w:val="both"/>
      <w:textAlignment w:val="center"/>
    </w:pPr>
    <w:rPr>
      <w:rFonts w:ascii="Times New Roman" w:hAnsi="Times New Roman"/>
      <w:color w:val="000000"/>
      <w:sz w:val="20"/>
      <w:szCs w:val="20"/>
      <w:lang w:eastAsia="en-IN"/>
    </w:rPr>
  </w:style>
  <w:style w:type="paragraph" w:styleId="Heading1">
    <w:name w:val="heading 1"/>
    <w:aliases w:val="h1"/>
    <w:basedOn w:val="NoParagraphStyle"/>
    <w:next w:val="BodyText"/>
    <w:link w:val="Heading1Char"/>
    <w:uiPriority w:val="1"/>
    <w:qFormat/>
    <w:rsid w:val="007B03AB"/>
    <w:pPr>
      <w:keepNext/>
      <w:keepLines/>
      <w:pageBreakBefore/>
      <w:suppressAutoHyphens/>
      <w:spacing w:line="280" w:lineRule="atLeast"/>
      <w:jc w:val="center"/>
      <w:outlineLvl w:val="0"/>
    </w:pPr>
    <w:rPr>
      <w:rFonts w:ascii="Times New Roman" w:hAnsi="Times New Roman" w:cs="Times New Roman"/>
      <w:b/>
      <w:bCs/>
      <w:caps/>
    </w:rPr>
  </w:style>
  <w:style w:type="paragraph" w:styleId="Heading2">
    <w:name w:val="heading 2"/>
    <w:basedOn w:val="Normal"/>
    <w:next w:val="Normal"/>
    <w:link w:val="Heading2Char"/>
    <w:uiPriority w:val="1"/>
    <w:unhideWhenUsed/>
    <w:qFormat/>
    <w:rsid w:val="004218BB"/>
    <w:pPr>
      <w:keepNext/>
      <w:spacing w:before="240" w:after="60"/>
      <w:outlineLvl w:val="1"/>
    </w:pPr>
    <w:rPr>
      <w:rFonts w:asciiTheme="majorHAnsi" w:eastAsiaTheme="majorEastAsia" w:hAnsiTheme="majorHAnsi"/>
      <w:b/>
      <w:bCs/>
      <w:i/>
      <w:iCs/>
      <w:sz w:val="28"/>
      <w:szCs w:val="28"/>
    </w:rPr>
  </w:style>
  <w:style w:type="paragraph" w:styleId="Heading3">
    <w:name w:val="heading 3"/>
    <w:aliases w:val="H3"/>
    <w:basedOn w:val="Normal"/>
    <w:next w:val="Normal"/>
    <w:link w:val="Heading3Char"/>
    <w:uiPriority w:val="1"/>
    <w:unhideWhenUsed/>
    <w:qFormat/>
    <w:rsid w:val="00BC3DE8"/>
    <w:pPr>
      <w:keepNext/>
      <w:spacing w:before="240" w:after="60"/>
      <w:outlineLvl w:val="2"/>
    </w:pPr>
    <w:rPr>
      <w:rFonts w:asciiTheme="majorHAnsi" w:eastAsiaTheme="majorEastAsia" w:hAnsiTheme="majorHAnsi"/>
      <w:b/>
      <w:bCs/>
      <w:sz w:val="26"/>
      <w:szCs w:val="26"/>
    </w:rPr>
  </w:style>
  <w:style w:type="paragraph" w:styleId="Heading4">
    <w:name w:val="heading 4"/>
    <w:aliases w:val="H4"/>
    <w:basedOn w:val="Heading3"/>
    <w:next w:val="BodyText"/>
    <w:link w:val="Heading4Char"/>
    <w:uiPriority w:val="1"/>
    <w:qFormat/>
    <w:rsid w:val="002679D3"/>
    <w:pPr>
      <w:keepLines/>
      <w:widowControl/>
      <w:autoSpaceDE/>
      <w:autoSpaceDN/>
      <w:adjustRightInd/>
      <w:spacing w:after="0" w:line="280" w:lineRule="exact"/>
      <w:jc w:val="left"/>
      <w:textAlignment w:val="auto"/>
      <w:outlineLvl w:val="3"/>
    </w:pPr>
    <w:rPr>
      <w:rFonts w:ascii="Arial" w:eastAsia="Times New Roman" w:hAnsi="Arial"/>
      <w:b w:val="0"/>
      <w:bCs w:val="0"/>
      <w:i/>
      <w:iCs/>
      <w:color w:val="auto"/>
      <w:kern w:val="20"/>
      <w:sz w:val="20"/>
      <w:lang w:eastAsia="en-US"/>
    </w:rPr>
  </w:style>
  <w:style w:type="paragraph" w:styleId="Heading5">
    <w:name w:val="heading 5"/>
    <w:basedOn w:val="Heading4"/>
    <w:next w:val="Normal"/>
    <w:link w:val="Heading5Char"/>
    <w:uiPriority w:val="1"/>
    <w:rsid w:val="002679D3"/>
    <w:pPr>
      <w:outlineLvl w:val="4"/>
    </w:pPr>
    <w:rPr>
      <w:i w:val="0"/>
    </w:rPr>
  </w:style>
  <w:style w:type="paragraph" w:styleId="Heading6">
    <w:name w:val="heading 6"/>
    <w:basedOn w:val="Heading5"/>
    <w:next w:val="Normal"/>
    <w:link w:val="Heading6Char"/>
    <w:uiPriority w:val="1"/>
    <w:rsid w:val="002679D3"/>
    <w:pPr>
      <w:outlineLvl w:val="5"/>
    </w:pPr>
    <w:rPr>
      <w:iCs w:val="0"/>
    </w:rPr>
  </w:style>
  <w:style w:type="paragraph" w:styleId="Heading7">
    <w:name w:val="heading 7"/>
    <w:basedOn w:val="Heading6"/>
    <w:next w:val="Normal"/>
    <w:link w:val="Heading7Char"/>
    <w:uiPriority w:val="1"/>
    <w:rsid w:val="002679D3"/>
    <w:pPr>
      <w:ind w:left="547"/>
      <w:outlineLvl w:val="6"/>
    </w:pPr>
    <w:rPr>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1"/>
    <w:locked/>
    <w:rsid w:val="007B03AB"/>
    <w:rPr>
      <w:rFonts w:ascii="Times New Roman" w:hAnsi="Times New Roman" w:cs="Times New Roman"/>
      <w:b/>
      <w:bCs/>
      <w:caps/>
      <w:color w:val="000000"/>
      <w:sz w:val="24"/>
      <w:szCs w:val="24"/>
      <w:lang w:val="en-US" w:eastAsia="x-none"/>
    </w:rPr>
  </w:style>
  <w:style w:type="character" w:customStyle="1" w:styleId="Heading2Char">
    <w:name w:val="Heading 2 Char"/>
    <w:basedOn w:val="DefaultParagraphFont"/>
    <w:link w:val="Heading2"/>
    <w:uiPriority w:val="1"/>
    <w:locked/>
    <w:rsid w:val="004218BB"/>
    <w:rPr>
      <w:rFonts w:asciiTheme="majorHAnsi" w:eastAsiaTheme="majorEastAsia" w:hAnsiTheme="majorHAnsi" w:cs="Times New Roman"/>
      <w:b/>
      <w:bCs/>
      <w:i/>
      <w:iCs/>
      <w:color w:val="000000"/>
      <w:sz w:val="28"/>
      <w:szCs w:val="28"/>
      <w:lang w:val="en-US" w:eastAsia="x-none"/>
    </w:rPr>
  </w:style>
  <w:style w:type="character" w:customStyle="1" w:styleId="Heading3Char">
    <w:name w:val="Heading 3 Char"/>
    <w:aliases w:val="H3 Char"/>
    <w:basedOn w:val="DefaultParagraphFont"/>
    <w:link w:val="Heading3"/>
    <w:uiPriority w:val="1"/>
    <w:locked/>
    <w:rsid w:val="00BC3DE8"/>
    <w:rPr>
      <w:rFonts w:asciiTheme="majorHAnsi" w:eastAsiaTheme="majorEastAsia" w:hAnsiTheme="majorHAnsi" w:cs="Times New Roman"/>
      <w:b/>
      <w:bCs/>
      <w:color w:val="000000"/>
      <w:sz w:val="26"/>
      <w:szCs w:val="26"/>
      <w:lang w:val="en-US" w:eastAsia="x-none"/>
    </w:rPr>
  </w:style>
  <w:style w:type="paragraph" w:customStyle="1" w:styleId="NoParagraphStyle">
    <w:name w:val="[No Paragraph Style]"/>
    <w:pPr>
      <w:widowControl w:val="0"/>
      <w:autoSpaceDE w:val="0"/>
      <w:autoSpaceDN w:val="0"/>
      <w:adjustRightInd w:val="0"/>
      <w:spacing w:after="0" w:line="288" w:lineRule="auto"/>
      <w:textAlignment w:val="center"/>
    </w:pPr>
    <w:rPr>
      <w:rFonts w:ascii="Minion Pro" w:hAnsi="Minion Pro" w:cs="Minion Pro"/>
      <w:color w:val="000000"/>
      <w:sz w:val="24"/>
      <w:szCs w:val="24"/>
      <w:lang w:eastAsia="en-IN"/>
    </w:rPr>
  </w:style>
  <w:style w:type="paragraph" w:styleId="BodyText">
    <w:name w:val="Body Text"/>
    <w:aliases w:val="bt"/>
    <w:basedOn w:val="Normal"/>
    <w:link w:val="BodyTextChar"/>
    <w:qFormat/>
    <w:pPr>
      <w:suppressAutoHyphens/>
      <w:spacing w:line="240" w:lineRule="atLeast"/>
    </w:pPr>
  </w:style>
  <w:style w:type="character" w:customStyle="1" w:styleId="BodyTextChar">
    <w:name w:val="Body Text Char"/>
    <w:aliases w:val="bt Char"/>
    <w:basedOn w:val="DefaultParagraphFont"/>
    <w:link w:val="BodyText"/>
    <w:locked/>
    <w:rPr>
      <w:rFonts w:ascii="Times New Roman" w:hAnsi="Times New Roman" w:cs="Times New Roman"/>
      <w:color w:val="000000"/>
      <w:sz w:val="20"/>
      <w:szCs w:val="20"/>
      <w:lang w:val="en-US" w:eastAsia="x-none"/>
    </w:rPr>
  </w:style>
  <w:style w:type="paragraph" w:customStyle="1" w:styleId="InsideCoverText">
    <w:name w:val="Inside Cover Text"/>
    <w:basedOn w:val="BodyText"/>
    <w:uiPriority w:val="99"/>
    <w:pPr>
      <w:spacing w:before="240" w:line="180" w:lineRule="atLeast"/>
    </w:pPr>
    <w:rPr>
      <w:rFonts w:ascii="Arial" w:hAnsi="Arial" w:cs="Arial"/>
      <w:sz w:val="15"/>
      <w:szCs w:val="15"/>
      <w:lang w:val="en-GB"/>
    </w:rPr>
  </w:style>
  <w:style w:type="character" w:styleId="Hyperlink">
    <w:name w:val="Hyperlink"/>
    <w:basedOn w:val="DefaultParagraphFont"/>
    <w:uiPriority w:val="7"/>
    <w:qFormat/>
    <w:rPr>
      <w:rFonts w:ascii="Arial" w:hAnsi="Arial" w:cs="Arial"/>
      <w:color w:val="000000"/>
      <w:w w:val="100"/>
      <w:sz w:val="15"/>
      <w:szCs w:val="15"/>
      <w:u w:val="thick"/>
    </w:rPr>
  </w:style>
  <w:style w:type="character" w:customStyle="1" w:styleId="Italic">
    <w:name w:val="Italic"/>
    <w:uiPriority w:val="99"/>
    <w:rPr>
      <w:i/>
    </w:rPr>
  </w:style>
  <w:style w:type="paragraph" w:customStyle="1" w:styleId="TableSpacer">
    <w:name w:val="Table Spacer"/>
    <w:basedOn w:val="Normal"/>
    <w:next w:val="Normal"/>
    <w:link w:val="TableSpacerChar"/>
    <w:qFormat/>
    <w:rsid w:val="007B03AB"/>
    <w:pPr>
      <w:spacing w:before="0" w:line="120" w:lineRule="atLeast"/>
    </w:pPr>
    <w:rPr>
      <w:sz w:val="12"/>
      <w:szCs w:val="12"/>
    </w:rPr>
  </w:style>
  <w:style w:type="paragraph" w:customStyle="1" w:styleId="Heading1Nopagebreak">
    <w:name w:val="Heading 1_No pagebreak"/>
    <w:basedOn w:val="NoParagraphStyle"/>
    <w:next w:val="BodyText"/>
    <w:uiPriority w:val="99"/>
    <w:rsid w:val="007B03AB"/>
    <w:pPr>
      <w:keepLines/>
      <w:spacing w:line="280" w:lineRule="atLeast"/>
      <w:jc w:val="center"/>
    </w:pPr>
    <w:rPr>
      <w:rFonts w:ascii="Times New Roman" w:hAnsi="Times New Roman" w:cs="Times New Roman"/>
      <w:b/>
      <w:bCs/>
      <w:caps/>
    </w:rPr>
  </w:style>
  <w:style w:type="paragraph" w:styleId="TOC1">
    <w:name w:val="toc 1"/>
    <w:basedOn w:val="Normal"/>
    <w:uiPriority w:val="6"/>
    <w:qFormat/>
    <w:rsid w:val="007B03AB"/>
    <w:pPr>
      <w:tabs>
        <w:tab w:val="right" w:leader="dot" w:pos="5760"/>
        <w:tab w:val="right" w:pos="6840"/>
      </w:tabs>
      <w:spacing w:line="240" w:lineRule="atLeast"/>
      <w:jc w:val="left"/>
    </w:pPr>
  </w:style>
  <w:style w:type="paragraph" w:styleId="TOC2">
    <w:name w:val="toc 2"/>
    <w:basedOn w:val="TOC1"/>
    <w:uiPriority w:val="6"/>
    <w:qFormat/>
    <w:rsid w:val="007B03AB"/>
    <w:pPr>
      <w:ind w:left="720" w:hanging="360"/>
    </w:pPr>
  </w:style>
  <w:style w:type="paragraph" w:customStyle="1" w:styleId="TOCEndPara">
    <w:name w:val="TOC EndPara"/>
    <w:basedOn w:val="NoParagraphStyle"/>
    <w:next w:val="NoParagraphStyle"/>
    <w:uiPriority w:val="6"/>
    <w:qFormat/>
    <w:rsid w:val="007B03AB"/>
    <w:pPr>
      <w:pBdr>
        <w:bottom w:val="single" w:sz="4" w:space="0" w:color="auto"/>
      </w:pBdr>
      <w:spacing w:line="160" w:lineRule="atLeast"/>
      <w:jc w:val="both"/>
    </w:pPr>
    <w:rPr>
      <w:rFonts w:ascii="Times New Roman" w:hAnsi="Times New Roman" w:cs="Times New Roman"/>
      <w:sz w:val="16"/>
      <w:szCs w:val="16"/>
    </w:rPr>
  </w:style>
  <w:style w:type="character" w:customStyle="1" w:styleId="bold">
    <w:name w:val="bold"/>
    <w:uiPriority w:val="99"/>
    <w:rsid w:val="007B03AB"/>
    <w:rPr>
      <w:b/>
    </w:rPr>
  </w:style>
  <w:style w:type="paragraph" w:customStyle="1" w:styleId="Heading2NoSpaceBefore">
    <w:name w:val="Heading 2 NoSpaceBefore"/>
    <w:basedOn w:val="NoParagraphStyle"/>
    <w:next w:val="BodyText"/>
    <w:uiPriority w:val="1"/>
    <w:qFormat/>
    <w:rsid w:val="00111245"/>
    <w:pPr>
      <w:keepNext/>
      <w:keepLines/>
      <w:spacing w:line="280" w:lineRule="atLeast"/>
    </w:pPr>
    <w:rPr>
      <w:rFonts w:ascii="Times New Roman" w:hAnsi="Times New Roman" w:cs="Times New Roman"/>
      <w:b/>
      <w:bCs/>
    </w:rPr>
  </w:style>
  <w:style w:type="paragraph" w:customStyle="1" w:styleId="IFACBullet1">
    <w:name w:val="IFAC Bullet 1"/>
    <w:aliases w:val="b1"/>
    <w:basedOn w:val="BodyText"/>
    <w:next w:val="BodyText"/>
    <w:uiPriority w:val="2"/>
    <w:qFormat/>
    <w:rsid w:val="00AC203C"/>
    <w:pPr>
      <w:tabs>
        <w:tab w:val="left" w:pos="547"/>
      </w:tabs>
      <w:ind w:left="547" w:hanging="547"/>
    </w:pPr>
  </w:style>
  <w:style w:type="paragraph" w:customStyle="1" w:styleId="IFACBullet2">
    <w:name w:val="IFAC Bullet 2"/>
    <w:aliases w:val="b2"/>
    <w:basedOn w:val="BodyText"/>
    <w:next w:val="BodyText"/>
    <w:uiPriority w:val="2"/>
    <w:qFormat/>
    <w:rsid w:val="00AF3DDB"/>
    <w:pPr>
      <w:tabs>
        <w:tab w:val="left" w:pos="1094"/>
        <w:tab w:val="left" w:pos="1642"/>
      </w:tabs>
      <w:ind w:left="547"/>
    </w:pPr>
  </w:style>
  <w:style w:type="paragraph" w:customStyle="1" w:styleId="List238">
    <w:name w:val="List 2 @.38"/>
    <w:basedOn w:val="NoParagraphStyle"/>
    <w:next w:val="BodyText"/>
    <w:uiPriority w:val="99"/>
    <w:rsid w:val="00AF3DDB"/>
    <w:pPr>
      <w:tabs>
        <w:tab w:val="left" w:pos="1094"/>
        <w:tab w:val="left" w:pos="1267"/>
      </w:tabs>
      <w:spacing w:before="120" w:line="240" w:lineRule="atLeast"/>
      <w:ind w:left="547" w:hanging="547"/>
      <w:jc w:val="both"/>
    </w:pPr>
    <w:rPr>
      <w:rFonts w:ascii="Times New Roman" w:hAnsi="Times New Roman" w:cs="Times New Roman"/>
      <w:sz w:val="20"/>
      <w:szCs w:val="20"/>
    </w:rPr>
  </w:style>
  <w:style w:type="character" w:customStyle="1" w:styleId="bullet29pt">
    <w:name w:val="bullet 2 9pt"/>
    <w:uiPriority w:val="99"/>
    <w:rsid w:val="00AF3DDB"/>
    <w:rPr>
      <w:sz w:val="18"/>
    </w:rPr>
  </w:style>
  <w:style w:type="paragraph" w:customStyle="1" w:styleId="List1">
    <w:name w:val="List 1"/>
    <w:aliases w:val="IFAC ListStyle 1,ls1"/>
    <w:basedOn w:val="NoParagraphStyle"/>
    <w:next w:val="BodyText"/>
    <w:uiPriority w:val="2"/>
    <w:qFormat/>
    <w:rsid w:val="00A81725"/>
    <w:pPr>
      <w:tabs>
        <w:tab w:val="left" w:pos="734"/>
      </w:tabs>
      <w:suppressAutoHyphens/>
      <w:spacing w:before="120" w:line="240" w:lineRule="atLeast"/>
      <w:ind w:left="547" w:hanging="547"/>
      <w:jc w:val="both"/>
    </w:pPr>
    <w:rPr>
      <w:rFonts w:ascii="Times New Roman" w:hAnsi="Times New Roman" w:cs="Times New Roman"/>
      <w:sz w:val="20"/>
      <w:szCs w:val="20"/>
    </w:rPr>
  </w:style>
  <w:style w:type="paragraph" w:customStyle="1" w:styleId="IFACBulletIndented1">
    <w:name w:val="IFAC Bullet Indented 1"/>
    <w:aliases w:val="b1i"/>
    <w:basedOn w:val="IFACBullet1"/>
    <w:next w:val="BodyText"/>
    <w:uiPriority w:val="2"/>
    <w:qFormat/>
    <w:rsid w:val="00A81725"/>
    <w:pPr>
      <w:tabs>
        <w:tab w:val="clear" w:pos="547"/>
        <w:tab w:val="left" w:pos="1094"/>
      </w:tabs>
      <w:ind w:left="1094"/>
    </w:pPr>
  </w:style>
  <w:style w:type="paragraph" w:customStyle="1" w:styleId="IFACBulletIndented2">
    <w:name w:val="IFAC Bullet Indented 2"/>
    <w:aliases w:val="b2i"/>
    <w:basedOn w:val="IFACBullet2"/>
    <w:next w:val="BodyText"/>
    <w:uiPriority w:val="2"/>
    <w:qFormat/>
    <w:rsid w:val="00A81725"/>
    <w:pPr>
      <w:tabs>
        <w:tab w:val="clear" w:pos="1094"/>
        <w:tab w:val="left" w:pos="1814"/>
      </w:tabs>
      <w:ind w:left="1094"/>
    </w:pPr>
  </w:style>
  <w:style w:type="paragraph" w:customStyle="1" w:styleId="ListTextIndended114">
    <w:name w:val="List Text Indended @1.14"/>
    <w:basedOn w:val="Normal"/>
    <w:uiPriority w:val="99"/>
    <w:rsid w:val="00A81725"/>
    <w:pPr>
      <w:suppressAutoHyphens/>
      <w:spacing w:line="240" w:lineRule="atLeast"/>
      <w:ind w:left="1642" w:hanging="547"/>
    </w:pPr>
  </w:style>
  <w:style w:type="paragraph" w:customStyle="1" w:styleId="TOCBottomBorder">
    <w:name w:val="TOC Bottom Border"/>
    <w:basedOn w:val="BodyText"/>
    <w:uiPriority w:val="99"/>
    <w:rsid w:val="001E5A6F"/>
    <w:pPr>
      <w:pBdr>
        <w:bottom w:val="single" w:sz="8" w:space="0" w:color="auto"/>
      </w:pBdr>
      <w:suppressAutoHyphens w:val="0"/>
      <w:spacing w:after="160" w:line="280" w:lineRule="atLeast"/>
    </w:pPr>
    <w:rPr>
      <w:rFonts w:ascii="Arial" w:hAnsi="Arial" w:cs="Arial"/>
      <w:sz w:val="16"/>
      <w:szCs w:val="16"/>
    </w:rPr>
  </w:style>
  <w:style w:type="paragraph" w:customStyle="1" w:styleId="NL1">
    <w:name w:val="NL1"/>
    <w:basedOn w:val="NoParagraphStyle"/>
    <w:uiPriority w:val="99"/>
    <w:rsid w:val="001E5A6F"/>
    <w:pPr>
      <w:tabs>
        <w:tab w:val="left" w:pos="0"/>
      </w:tabs>
      <w:suppressAutoHyphens/>
      <w:spacing w:before="120" w:line="240" w:lineRule="atLeast"/>
      <w:ind w:left="1200" w:hanging="1200"/>
      <w:jc w:val="both"/>
    </w:pPr>
    <w:rPr>
      <w:rFonts w:ascii="Times New Roman" w:hAnsi="Times New Roman" w:cs="Times New Roman"/>
      <w:sz w:val="20"/>
      <w:szCs w:val="20"/>
      <w:lang w:val="en-GB"/>
    </w:rPr>
  </w:style>
  <w:style w:type="paragraph" w:customStyle="1" w:styleId="List288start">
    <w:name w:val="List 2 @.88 start"/>
    <w:basedOn w:val="NoParagraphStyle"/>
    <w:next w:val="BodyText"/>
    <w:uiPriority w:val="99"/>
    <w:rsid w:val="001E5A6F"/>
    <w:pPr>
      <w:tabs>
        <w:tab w:val="left" w:pos="1267"/>
      </w:tabs>
      <w:suppressAutoHyphens/>
      <w:spacing w:before="120" w:line="240" w:lineRule="atLeast"/>
      <w:ind w:left="1740" w:hanging="547"/>
      <w:jc w:val="both"/>
    </w:pPr>
    <w:rPr>
      <w:rFonts w:ascii="Times New Roman" w:hAnsi="Times New Roman" w:cs="Times New Roman"/>
      <w:sz w:val="20"/>
      <w:szCs w:val="20"/>
    </w:rPr>
  </w:style>
  <w:style w:type="paragraph" w:styleId="List2">
    <w:name w:val="List 2"/>
    <w:aliases w:val="IFAC ListStyle 2,ls2"/>
    <w:basedOn w:val="NoParagraphStyle"/>
    <w:next w:val="BodyText"/>
    <w:uiPriority w:val="2"/>
    <w:qFormat/>
    <w:rsid w:val="001E5A6F"/>
    <w:pPr>
      <w:tabs>
        <w:tab w:val="left" w:pos="1094"/>
        <w:tab w:val="left" w:pos="1267"/>
      </w:tabs>
      <w:suppressAutoHyphens/>
      <w:spacing w:before="120" w:line="240" w:lineRule="atLeast"/>
      <w:ind w:left="1094" w:hanging="547"/>
      <w:jc w:val="both"/>
    </w:pPr>
    <w:rPr>
      <w:rFonts w:ascii="Times New Roman" w:hAnsi="Times New Roman" w:cs="Times New Roman"/>
      <w:sz w:val="20"/>
      <w:szCs w:val="20"/>
    </w:rPr>
  </w:style>
  <w:style w:type="paragraph" w:styleId="List3">
    <w:name w:val="List 3"/>
    <w:aliases w:val="IFAC ListStyle 3,ls3"/>
    <w:basedOn w:val="List2"/>
    <w:next w:val="BodyText"/>
    <w:uiPriority w:val="2"/>
    <w:qFormat/>
    <w:rsid w:val="001E5A6F"/>
    <w:pPr>
      <w:tabs>
        <w:tab w:val="clear" w:pos="1094"/>
        <w:tab w:val="clear" w:pos="1267"/>
        <w:tab w:val="left" w:pos="1642"/>
        <w:tab w:val="left" w:pos="1814"/>
      </w:tabs>
      <w:ind w:left="2280"/>
    </w:pPr>
  </w:style>
  <w:style w:type="paragraph" w:customStyle="1" w:styleId="BodyTextIndended">
    <w:name w:val="BodyTextIndended"/>
    <w:aliases w:val="bti"/>
    <w:basedOn w:val="Normal"/>
    <w:link w:val="BodyTextIndendedChar"/>
    <w:qFormat/>
    <w:rsid w:val="001E5A6F"/>
    <w:pPr>
      <w:suppressAutoHyphens/>
      <w:spacing w:line="240" w:lineRule="atLeast"/>
      <w:ind w:left="1200"/>
    </w:pPr>
  </w:style>
  <w:style w:type="paragraph" w:customStyle="1" w:styleId="Heading2Centered">
    <w:name w:val="Heading 2 Centered"/>
    <w:basedOn w:val="NoParagraphStyle"/>
    <w:next w:val="BodyText"/>
    <w:uiPriority w:val="99"/>
    <w:rsid w:val="001E5A6F"/>
    <w:pPr>
      <w:keepNext/>
      <w:keepLines/>
      <w:suppressAutoHyphens/>
      <w:spacing w:before="180" w:line="280" w:lineRule="atLeast"/>
      <w:jc w:val="center"/>
    </w:pPr>
    <w:rPr>
      <w:rFonts w:ascii="Times New Roman" w:hAnsi="Times New Roman" w:cs="Times New Roman"/>
      <w:b/>
      <w:bCs/>
    </w:rPr>
  </w:style>
  <w:style w:type="paragraph" w:customStyle="1" w:styleId="SECT">
    <w:name w:val="SECT"/>
    <w:basedOn w:val="Normal"/>
    <w:rsid w:val="001E5A6F"/>
    <w:pPr>
      <w:suppressAutoHyphens/>
      <w:spacing w:before="240" w:after="160"/>
    </w:pPr>
    <w:rPr>
      <w:rFonts w:ascii="Arial" w:hAnsi="Arial" w:cs="Arial"/>
      <w:b/>
      <w:bCs/>
      <w:spacing w:val="-3"/>
      <w:sz w:val="24"/>
      <w:szCs w:val="24"/>
    </w:rPr>
  </w:style>
  <w:style w:type="paragraph" w:customStyle="1" w:styleId="Contentshead">
    <w:name w:val="Contents head"/>
    <w:basedOn w:val="Normal"/>
    <w:uiPriority w:val="99"/>
    <w:rsid w:val="001E5A6F"/>
    <w:pPr>
      <w:pBdr>
        <w:bottom w:val="single" w:sz="8" w:space="0" w:color="auto"/>
      </w:pBdr>
      <w:suppressAutoHyphens/>
      <w:spacing w:before="240" w:after="160"/>
      <w:jc w:val="center"/>
    </w:pPr>
    <w:rPr>
      <w:rFonts w:ascii="Arial" w:hAnsi="Arial" w:cs="Arial"/>
      <w:b/>
      <w:bCs/>
      <w:caps/>
    </w:rPr>
  </w:style>
  <w:style w:type="paragraph" w:customStyle="1" w:styleId="StyleLeft585pt">
    <w:name w:val="Style Left:  58.5 pt"/>
    <w:basedOn w:val="Normal"/>
    <w:uiPriority w:val="99"/>
    <w:rsid w:val="001E5A6F"/>
    <w:pPr>
      <w:suppressAutoHyphens/>
      <w:spacing w:after="160"/>
      <w:ind w:left="1170"/>
      <w:jc w:val="left"/>
    </w:pPr>
    <w:rPr>
      <w:rFonts w:ascii="Times-Roman" w:hAnsi="Times-Roman" w:cs="Times-Roman"/>
      <w:sz w:val="24"/>
      <w:szCs w:val="24"/>
    </w:rPr>
  </w:style>
  <w:style w:type="character" w:customStyle="1" w:styleId="CharacterStyle2">
    <w:name w:val="Character Style 2"/>
    <w:basedOn w:val="bold"/>
    <w:uiPriority w:val="99"/>
    <w:rsid w:val="001E5A6F"/>
    <w:rPr>
      <w:rFonts w:cs="Times New Roman"/>
      <w:b/>
      <w:bCs/>
    </w:rPr>
  </w:style>
  <w:style w:type="character" w:customStyle="1" w:styleId="CharacterStyle1">
    <w:name w:val="Character Style 1"/>
    <w:basedOn w:val="bold"/>
    <w:uiPriority w:val="99"/>
    <w:rsid w:val="001E5A6F"/>
    <w:rPr>
      <w:rFonts w:cs="Times New Roman"/>
      <w:b/>
      <w:bCs/>
    </w:rPr>
  </w:style>
  <w:style w:type="character" w:customStyle="1" w:styleId="csItl">
    <w:name w:val="cs_Itl"/>
    <w:uiPriority w:val="99"/>
    <w:rsid w:val="001E5A6F"/>
    <w:rPr>
      <w:i/>
    </w:rPr>
  </w:style>
  <w:style w:type="character" w:styleId="CommentReference">
    <w:name w:val="annotation reference"/>
    <w:basedOn w:val="DefaultParagraphFont"/>
    <w:uiPriority w:val="99"/>
    <w:rsid w:val="001E5A6F"/>
    <w:rPr>
      <w:rFonts w:cs="Times New Roman"/>
      <w:w w:val="100"/>
      <w:sz w:val="16"/>
      <w:szCs w:val="16"/>
    </w:rPr>
  </w:style>
  <w:style w:type="character" w:customStyle="1" w:styleId="Superscript">
    <w:name w:val="Superscript"/>
    <w:uiPriority w:val="99"/>
    <w:rsid w:val="001E5A6F"/>
    <w:rPr>
      <w:vertAlign w:val="superscript"/>
    </w:rPr>
  </w:style>
  <w:style w:type="character" w:customStyle="1" w:styleId="Allcaps">
    <w:name w:val="All caps"/>
    <w:uiPriority w:val="99"/>
    <w:rsid w:val="001E5A6F"/>
    <w:rPr>
      <w:caps/>
    </w:rPr>
  </w:style>
  <w:style w:type="character" w:customStyle="1" w:styleId="WordImportedListStyle8StylesforWordRTFImportedLists">
    <w:name w:val="Word Imported List Style8 (Styles for Word/RTF Imported Lists)"/>
    <w:uiPriority w:val="99"/>
    <w:rsid w:val="001E5A6F"/>
    <w:rPr>
      <w:rFonts w:ascii="SymbolMT" w:hAnsi="SymbolMT"/>
      <w:w w:val="100"/>
      <w:lang w:val="en-US" w:eastAsia="x-none"/>
    </w:rPr>
  </w:style>
  <w:style w:type="paragraph" w:styleId="Header">
    <w:name w:val="header"/>
    <w:basedOn w:val="Normal"/>
    <w:link w:val="HeaderChar"/>
    <w:uiPriority w:val="99"/>
    <w:unhideWhenUsed/>
    <w:qFormat/>
    <w:rsid w:val="001E5A6F"/>
    <w:pPr>
      <w:tabs>
        <w:tab w:val="center" w:pos="4513"/>
        <w:tab w:val="right" w:pos="9026"/>
      </w:tabs>
      <w:suppressAutoHyphens/>
    </w:pPr>
  </w:style>
  <w:style w:type="character" w:customStyle="1" w:styleId="HeaderChar">
    <w:name w:val="Header Char"/>
    <w:basedOn w:val="DefaultParagraphFont"/>
    <w:link w:val="Header"/>
    <w:uiPriority w:val="99"/>
    <w:locked/>
    <w:rsid w:val="001E5A6F"/>
    <w:rPr>
      <w:rFonts w:ascii="Times New Roman" w:hAnsi="Times New Roman" w:cs="Times New Roman"/>
      <w:color w:val="000000"/>
      <w:sz w:val="20"/>
      <w:szCs w:val="20"/>
      <w:lang w:val="en-US" w:eastAsia="x-none"/>
    </w:rPr>
  </w:style>
  <w:style w:type="paragraph" w:styleId="Footer">
    <w:name w:val="footer"/>
    <w:basedOn w:val="Normal"/>
    <w:link w:val="FooterChar"/>
    <w:uiPriority w:val="99"/>
    <w:unhideWhenUsed/>
    <w:qFormat/>
    <w:rsid w:val="001E5A6F"/>
    <w:pPr>
      <w:tabs>
        <w:tab w:val="center" w:pos="4513"/>
        <w:tab w:val="right" w:pos="9026"/>
      </w:tabs>
      <w:suppressAutoHyphens/>
    </w:pPr>
  </w:style>
  <w:style w:type="character" w:customStyle="1" w:styleId="FooterChar">
    <w:name w:val="Footer Char"/>
    <w:basedOn w:val="DefaultParagraphFont"/>
    <w:link w:val="Footer"/>
    <w:uiPriority w:val="99"/>
    <w:locked/>
    <w:rsid w:val="001E5A6F"/>
    <w:rPr>
      <w:rFonts w:ascii="Times New Roman" w:hAnsi="Times New Roman" w:cs="Times New Roman"/>
      <w:color w:val="000000"/>
      <w:sz w:val="20"/>
      <w:szCs w:val="20"/>
      <w:lang w:val="en-US" w:eastAsia="x-none"/>
    </w:rPr>
  </w:style>
  <w:style w:type="paragraph" w:customStyle="1" w:styleId="Body">
    <w:name w:val="Body"/>
    <w:rsid w:val="00645CF1"/>
    <w:pPr>
      <w:pBdr>
        <w:top w:val="none" w:sz="96" w:space="31" w:color="FFFFFF" w:frame="1"/>
        <w:left w:val="none" w:sz="96" w:space="31" w:color="FFFFFF" w:frame="1"/>
        <w:bottom w:val="none" w:sz="96" w:space="31" w:color="FFFFFF" w:frame="1"/>
        <w:right w:val="none" w:sz="96" w:space="31" w:color="FFFFFF" w:frame="1"/>
      </w:pBdr>
      <w:spacing w:after="160" w:line="259" w:lineRule="auto"/>
    </w:pPr>
    <w:rPr>
      <w:rFonts w:ascii="Arial" w:hAnsi="Arial" w:cs="Arial"/>
      <w:color w:val="000000"/>
      <w:kern w:val="8"/>
      <w:sz w:val="20"/>
      <w:szCs w:val="20"/>
      <w:u w:color="000000"/>
    </w:rPr>
  </w:style>
  <w:style w:type="paragraph" w:styleId="BalloonText">
    <w:name w:val="Balloon Text"/>
    <w:basedOn w:val="Normal"/>
    <w:link w:val="BalloonTextChar"/>
    <w:uiPriority w:val="99"/>
    <w:rsid w:val="00645CF1"/>
    <w:pPr>
      <w:spacing w:before="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locked/>
    <w:rsid w:val="00645CF1"/>
    <w:rPr>
      <w:rFonts w:ascii="Segoe UI" w:hAnsi="Segoe UI" w:cs="Segoe UI"/>
      <w:color w:val="000000"/>
      <w:sz w:val="18"/>
      <w:szCs w:val="18"/>
      <w:lang w:val="x-none" w:eastAsia="en-IN"/>
    </w:rPr>
  </w:style>
  <w:style w:type="paragraph" w:styleId="CommentText">
    <w:name w:val="annotation text"/>
    <w:basedOn w:val="Normal"/>
    <w:link w:val="CommentTextChar"/>
    <w:uiPriority w:val="39"/>
    <w:rsid w:val="00645CF1"/>
  </w:style>
  <w:style w:type="character" w:customStyle="1" w:styleId="CommentTextChar">
    <w:name w:val="Comment Text Char"/>
    <w:basedOn w:val="DefaultParagraphFont"/>
    <w:link w:val="CommentText"/>
    <w:uiPriority w:val="39"/>
    <w:locked/>
    <w:rsid w:val="00645CF1"/>
    <w:rPr>
      <w:rFonts w:ascii="Times New Roman" w:hAnsi="Times New Roman" w:cs="Times New Roman"/>
      <w:color w:val="000000"/>
      <w:sz w:val="20"/>
      <w:szCs w:val="20"/>
      <w:lang w:val="x-none" w:eastAsia="en-IN"/>
    </w:rPr>
  </w:style>
  <w:style w:type="paragraph" w:styleId="CommentSubject">
    <w:name w:val="annotation subject"/>
    <w:basedOn w:val="CommentText"/>
    <w:next w:val="CommentText"/>
    <w:link w:val="CommentSubjectChar"/>
    <w:uiPriority w:val="99"/>
    <w:rsid w:val="005B3459"/>
    <w:rPr>
      <w:b/>
      <w:bCs/>
    </w:rPr>
  </w:style>
  <w:style w:type="character" w:customStyle="1" w:styleId="CommentSubjectChar">
    <w:name w:val="Comment Subject Char"/>
    <w:basedOn w:val="CommentTextChar"/>
    <w:link w:val="CommentSubject"/>
    <w:uiPriority w:val="99"/>
    <w:locked/>
    <w:rsid w:val="005B3459"/>
    <w:rPr>
      <w:rFonts w:ascii="Times New Roman" w:hAnsi="Times New Roman" w:cs="Times New Roman"/>
      <w:b/>
      <w:bCs/>
      <w:color w:val="000000"/>
      <w:sz w:val="20"/>
      <w:szCs w:val="20"/>
      <w:lang w:val="x-none" w:eastAsia="en-IN"/>
    </w:rPr>
  </w:style>
  <w:style w:type="numbering" w:customStyle="1" w:styleId="ImportedStyle12">
    <w:name w:val="Imported Style 12"/>
    <w:pPr>
      <w:numPr>
        <w:numId w:val="3"/>
      </w:numPr>
    </w:pPr>
  </w:style>
  <w:style w:type="numbering" w:customStyle="1" w:styleId="ImportedStyle14">
    <w:name w:val="Imported Style 14"/>
    <w:pPr>
      <w:numPr>
        <w:numId w:val="7"/>
      </w:numPr>
    </w:pPr>
  </w:style>
  <w:style w:type="numbering" w:customStyle="1" w:styleId="ImportedStyle15">
    <w:name w:val="Imported Style 15"/>
    <w:pPr>
      <w:numPr>
        <w:numId w:val="9"/>
      </w:numPr>
    </w:pPr>
  </w:style>
  <w:style w:type="numbering" w:customStyle="1" w:styleId="ImportedStyle25">
    <w:name w:val="Imported Style 25"/>
    <w:pPr>
      <w:numPr>
        <w:numId w:val="16"/>
      </w:numPr>
    </w:pPr>
  </w:style>
  <w:style w:type="numbering" w:customStyle="1" w:styleId="ImportedStyle11">
    <w:name w:val="Imported Style 11"/>
    <w:pPr>
      <w:numPr>
        <w:numId w:val="1"/>
      </w:numPr>
    </w:pPr>
  </w:style>
  <w:style w:type="numbering" w:customStyle="1" w:styleId="ImportedStyle24">
    <w:name w:val="Imported Style 24"/>
    <w:pPr>
      <w:numPr>
        <w:numId w:val="13"/>
      </w:numPr>
    </w:pPr>
  </w:style>
  <w:style w:type="character" w:customStyle="1" w:styleId="Heading4Char">
    <w:name w:val="Heading 4 Char"/>
    <w:aliases w:val="H4 Char"/>
    <w:basedOn w:val="DefaultParagraphFont"/>
    <w:link w:val="Heading4"/>
    <w:uiPriority w:val="1"/>
    <w:rsid w:val="002679D3"/>
    <w:rPr>
      <w:rFonts w:ascii="Arial" w:eastAsia="Times New Roman" w:hAnsi="Arial"/>
      <w:i/>
      <w:iCs/>
      <w:kern w:val="20"/>
      <w:sz w:val="20"/>
      <w:szCs w:val="26"/>
    </w:rPr>
  </w:style>
  <w:style w:type="character" w:customStyle="1" w:styleId="Heading5Char">
    <w:name w:val="Heading 5 Char"/>
    <w:basedOn w:val="DefaultParagraphFont"/>
    <w:link w:val="Heading5"/>
    <w:uiPriority w:val="1"/>
    <w:rsid w:val="002679D3"/>
    <w:rPr>
      <w:rFonts w:ascii="Arial" w:eastAsia="Times New Roman" w:hAnsi="Arial"/>
      <w:iCs/>
      <w:kern w:val="20"/>
      <w:sz w:val="20"/>
      <w:szCs w:val="26"/>
    </w:rPr>
  </w:style>
  <w:style w:type="character" w:customStyle="1" w:styleId="Heading6Char">
    <w:name w:val="Heading 6 Char"/>
    <w:basedOn w:val="DefaultParagraphFont"/>
    <w:link w:val="Heading6"/>
    <w:uiPriority w:val="1"/>
    <w:rsid w:val="002679D3"/>
    <w:rPr>
      <w:rFonts w:ascii="Arial" w:eastAsia="Times New Roman" w:hAnsi="Arial"/>
      <w:kern w:val="20"/>
      <w:sz w:val="20"/>
      <w:szCs w:val="26"/>
    </w:rPr>
  </w:style>
  <w:style w:type="character" w:customStyle="1" w:styleId="Heading7Char">
    <w:name w:val="Heading 7 Char"/>
    <w:basedOn w:val="DefaultParagraphFont"/>
    <w:link w:val="Heading7"/>
    <w:uiPriority w:val="1"/>
    <w:rsid w:val="002679D3"/>
    <w:rPr>
      <w:rFonts w:ascii="Arial" w:eastAsia="Times New Roman" w:hAnsi="Arial"/>
      <w:iCs/>
      <w:kern w:val="20"/>
      <w:sz w:val="20"/>
      <w:szCs w:val="26"/>
    </w:rPr>
  </w:style>
  <w:style w:type="numbering" w:customStyle="1" w:styleId="NoList1">
    <w:name w:val="No List1"/>
    <w:next w:val="NoList"/>
    <w:uiPriority w:val="99"/>
    <w:semiHidden/>
    <w:unhideWhenUsed/>
    <w:rsid w:val="002679D3"/>
  </w:style>
  <w:style w:type="paragraph" w:styleId="List">
    <w:name w:val="List"/>
    <w:uiPriority w:val="2"/>
    <w:qFormat/>
    <w:rsid w:val="002679D3"/>
    <w:pPr>
      <w:spacing w:before="120" w:after="0" w:line="280" w:lineRule="exact"/>
      <w:jc w:val="both"/>
    </w:pPr>
    <w:rPr>
      <w:rFonts w:ascii="Arial" w:eastAsia="Times New Roman" w:hAnsi="Arial"/>
      <w:sz w:val="20"/>
      <w:szCs w:val="24"/>
    </w:rPr>
  </w:style>
  <w:style w:type="paragraph" w:styleId="List4">
    <w:name w:val="List 4"/>
    <w:aliases w:val="IFAC ListStyle 4,ls4"/>
    <w:basedOn w:val="List3"/>
    <w:next w:val="BodyText"/>
    <w:uiPriority w:val="2"/>
    <w:qFormat/>
    <w:rsid w:val="002679D3"/>
    <w:pPr>
      <w:widowControl/>
      <w:tabs>
        <w:tab w:val="clear" w:pos="1642"/>
        <w:tab w:val="clear" w:pos="1814"/>
        <w:tab w:val="left" w:pos="2189"/>
      </w:tabs>
      <w:suppressAutoHyphens w:val="0"/>
      <w:autoSpaceDE/>
      <w:autoSpaceDN/>
      <w:adjustRightInd/>
      <w:spacing w:line="280" w:lineRule="exact"/>
      <w:ind w:left="2188"/>
      <w:jc w:val="left"/>
      <w:textAlignment w:val="auto"/>
      <w:outlineLvl w:val="3"/>
    </w:pPr>
    <w:rPr>
      <w:rFonts w:ascii="Arial" w:eastAsia="Times New Roman" w:hAnsi="Arial"/>
      <w:color w:val="auto"/>
      <w:szCs w:val="24"/>
      <w:lang w:eastAsia="en-US"/>
    </w:rPr>
  </w:style>
  <w:style w:type="paragraph" w:styleId="List5">
    <w:name w:val="List 5"/>
    <w:aliases w:val="IFAC ListStyle 5,ls5"/>
    <w:basedOn w:val="List4"/>
    <w:next w:val="BodyText"/>
    <w:uiPriority w:val="2"/>
    <w:qFormat/>
    <w:rsid w:val="002679D3"/>
    <w:pPr>
      <w:tabs>
        <w:tab w:val="clear" w:pos="2189"/>
        <w:tab w:val="left" w:pos="2736"/>
      </w:tabs>
      <w:ind w:left="3600" w:hanging="360"/>
      <w:outlineLvl w:val="4"/>
    </w:pPr>
  </w:style>
  <w:style w:type="paragraph" w:styleId="ListBullet">
    <w:name w:val="List Bullet"/>
    <w:uiPriority w:val="2"/>
    <w:qFormat/>
    <w:rsid w:val="002679D3"/>
    <w:pPr>
      <w:numPr>
        <w:numId w:val="18"/>
      </w:numPr>
      <w:spacing w:before="120" w:after="0" w:line="280" w:lineRule="exact"/>
      <w:jc w:val="both"/>
      <w:outlineLvl w:val="0"/>
    </w:pPr>
    <w:rPr>
      <w:rFonts w:ascii="Arial" w:eastAsia="Times New Roman" w:hAnsi="Arial"/>
      <w:sz w:val="20"/>
      <w:szCs w:val="24"/>
    </w:rPr>
  </w:style>
  <w:style w:type="paragraph" w:styleId="ListBullet2">
    <w:name w:val="List Bullet 2"/>
    <w:basedOn w:val="ListBullet"/>
    <w:uiPriority w:val="2"/>
    <w:qFormat/>
    <w:rsid w:val="002679D3"/>
    <w:pPr>
      <w:numPr>
        <w:ilvl w:val="1"/>
      </w:numPr>
      <w:ind w:left="2534" w:hanging="360"/>
      <w:outlineLvl w:val="1"/>
    </w:pPr>
  </w:style>
  <w:style w:type="paragraph" w:styleId="ListBullet3">
    <w:name w:val="List Bullet 3"/>
    <w:basedOn w:val="Normal"/>
    <w:uiPriority w:val="2"/>
    <w:qFormat/>
    <w:rsid w:val="002679D3"/>
    <w:pPr>
      <w:widowControl/>
      <w:numPr>
        <w:ilvl w:val="2"/>
        <w:numId w:val="18"/>
      </w:numPr>
      <w:autoSpaceDE/>
      <w:autoSpaceDN/>
      <w:adjustRightInd/>
      <w:spacing w:line="280" w:lineRule="exact"/>
      <w:ind w:left="3254" w:hanging="360"/>
      <w:textAlignment w:val="auto"/>
      <w:outlineLvl w:val="2"/>
    </w:pPr>
    <w:rPr>
      <w:rFonts w:ascii="Arial" w:eastAsia="Times New Roman" w:hAnsi="Arial"/>
      <w:color w:val="auto"/>
      <w:szCs w:val="24"/>
      <w:lang w:eastAsia="en-US"/>
    </w:rPr>
  </w:style>
  <w:style w:type="numbering" w:customStyle="1" w:styleId="IFACNumberedList">
    <w:name w:val="IFAC Numbered List"/>
    <w:uiPriority w:val="99"/>
    <w:rsid w:val="002679D3"/>
    <w:pPr>
      <w:numPr>
        <w:numId w:val="26"/>
      </w:numPr>
    </w:pPr>
  </w:style>
  <w:style w:type="numbering" w:customStyle="1" w:styleId="IFACBulletList">
    <w:name w:val="IFAC Bullet List"/>
    <w:uiPriority w:val="99"/>
    <w:rsid w:val="002679D3"/>
    <w:pPr>
      <w:numPr>
        <w:numId w:val="18"/>
      </w:numPr>
    </w:pPr>
  </w:style>
  <w:style w:type="paragraph" w:styleId="Bibliography">
    <w:name w:val="Bibliography"/>
    <w:basedOn w:val="Normal"/>
    <w:next w:val="BodyText"/>
    <w:uiPriority w:val="6"/>
    <w:qFormat/>
    <w:rsid w:val="002679D3"/>
    <w:pPr>
      <w:widowControl/>
      <w:autoSpaceDE/>
      <w:autoSpaceDN/>
      <w:adjustRightInd/>
      <w:spacing w:line="280" w:lineRule="exact"/>
      <w:ind w:left="144" w:hanging="144"/>
      <w:textAlignment w:val="auto"/>
    </w:pPr>
    <w:rPr>
      <w:rFonts w:ascii="Arial" w:eastAsia="Times New Roman" w:hAnsi="Arial"/>
      <w:color w:val="auto"/>
      <w:szCs w:val="24"/>
      <w:lang w:eastAsia="en-US"/>
    </w:rPr>
  </w:style>
  <w:style w:type="paragraph" w:styleId="Quote">
    <w:name w:val="Quote"/>
    <w:basedOn w:val="Normal"/>
    <w:next w:val="BodyText"/>
    <w:link w:val="QuoteChar"/>
    <w:uiPriority w:val="6"/>
    <w:qFormat/>
    <w:rsid w:val="002679D3"/>
    <w:pPr>
      <w:widowControl/>
      <w:autoSpaceDE/>
      <w:autoSpaceDN/>
      <w:adjustRightInd/>
      <w:spacing w:line="240" w:lineRule="exact"/>
      <w:ind w:left="475" w:right="475"/>
      <w:textAlignment w:val="auto"/>
    </w:pPr>
    <w:rPr>
      <w:rFonts w:ascii="Arial" w:eastAsia="Times New Roman" w:hAnsi="Arial"/>
      <w:iCs/>
      <w:color w:val="auto"/>
      <w:szCs w:val="24"/>
      <w:lang w:eastAsia="en-US"/>
    </w:rPr>
  </w:style>
  <w:style w:type="character" w:customStyle="1" w:styleId="QuoteChar">
    <w:name w:val="Quote Char"/>
    <w:basedOn w:val="DefaultParagraphFont"/>
    <w:link w:val="Quote"/>
    <w:uiPriority w:val="6"/>
    <w:rsid w:val="002679D3"/>
    <w:rPr>
      <w:rFonts w:ascii="Arial" w:eastAsia="Times New Roman" w:hAnsi="Arial"/>
      <w:iCs/>
      <w:sz w:val="20"/>
      <w:szCs w:val="24"/>
    </w:rPr>
  </w:style>
  <w:style w:type="character" w:styleId="FootnoteReference">
    <w:name w:val="footnote reference"/>
    <w:basedOn w:val="DefaultParagraphFont"/>
    <w:uiPriority w:val="99"/>
    <w:semiHidden/>
    <w:unhideWhenUsed/>
    <w:rsid w:val="002679D3"/>
    <w:rPr>
      <w:vertAlign w:val="superscript"/>
    </w:rPr>
  </w:style>
  <w:style w:type="paragraph" w:styleId="FootnoteText">
    <w:name w:val="footnote text"/>
    <w:basedOn w:val="Normal"/>
    <w:link w:val="FootnoteTextChar"/>
    <w:uiPriority w:val="99"/>
    <w:semiHidden/>
    <w:unhideWhenUsed/>
    <w:rsid w:val="002679D3"/>
    <w:pPr>
      <w:widowControl/>
      <w:autoSpaceDE/>
      <w:autoSpaceDN/>
      <w:adjustRightInd/>
      <w:spacing w:before="60" w:line="240" w:lineRule="exact"/>
      <w:ind w:left="360" w:hanging="360"/>
      <w:textAlignment w:val="auto"/>
    </w:pPr>
    <w:rPr>
      <w:rFonts w:ascii="Arial" w:eastAsia="Times New Roman" w:hAnsi="Arial"/>
      <w:color w:val="auto"/>
      <w:sz w:val="16"/>
      <w:lang w:eastAsia="en-US"/>
    </w:rPr>
  </w:style>
  <w:style w:type="character" w:customStyle="1" w:styleId="FootnoteTextChar">
    <w:name w:val="Footnote Text Char"/>
    <w:basedOn w:val="DefaultParagraphFont"/>
    <w:link w:val="FootnoteText"/>
    <w:uiPriority w:val="99"/>
    <w:semiHidden/>
    <w:rsid w:val="002679D3"/>
    <w:rPr>
      <w:rFonts w:ascii="Arial" w:eastAsia="Times New Roman" w:hAnsi="Arial"/>
      <w:sz w:val="16"/>
      <w:szCs w:val="20"/>
    </w:rPr>
  </w:style>
  <w:style w:type="table" w:styleId="TableGrid">
    <w:name w:val="Table Grid"/>
    <w:basedOn w:val="TableNormal"/>
    <w:uiPriority w:val="59"/>
    <w:rsid w:val="002679D3"/>
    <w:pPr>
      <w:spacing w:before="60" w:after="60" w:line="280" w:lineRule="exact"/>
    </w:pPr>
    <w:rPr>
      <w:rFonts w:ascii="Times New Roman" w:eastAsia="Times New Roman" w:hAnsi="Times New Roman"/>
      <w:sz w:val="24"/>
      <w:szCs w:val="24"/>
      <w:lang w:val="en-AU"/>
    </w:rPr>
    <w:tblPr>
      <w:tblInd w:w="36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rPr>
      <w:cantSplit/>
    </w:trPr>
  </w:style>
  <w:style w:type="paragraph" w:customStyle="1" w:styleId="TOCHeading1">
    <w:name w:val="TOC Heading1"/>
    <w:next w:val="Normal"/>
    <w:uiPriority w:val="6"/>
    <w:qFormat/>
    <w:rsid w:val="002679D3"/>
    <w:pPr>
      <w:pBdr>
        <w:bottom w:val="single" w:sz="4" w:space="1" w:color="auto"/>
      </w:pBdr>
      <w:spacing w:before="120" w:after="0" w:line="280" w:lineRule="exact"/>
      <w:jc w:val="center"/>
    </w:pPr>
    <w:rPr>
      <w:rFonts w:ascii="Arial" w:eastAsia="Times New Roman" w:hAnsi="Arial"/>
      <w:b/>
      <w:bCs/>
      <w:caps/>
      <w:sz w:val="20"/>
      <w:szCs w:val="28"/>
    </w:rPr>
  </w:style>
  <w:style w:type="paragraph" w:customStyle="1" w:styleId="Section">
    <w:name w:val="Section"/>
    <w:next w:val="BodyText"/>
    <w:uiPriority w:val="3"/>
    <w:qFormat/>
    <w:rsid w:val="002679D3"/>
    <w:pPr>
      <w:keepNext/>
      <w:keepLines/>
      <w:numPr>
        <w:numId w:val="27"/>
      </w:numPr>
      <w:spacing w:before="240" w:after="0" w:line="320" w:lineRule="exact"/>
      <w:outlineLvl w:val="0"/>
    </w:pPr>
    <w:rPr>
      <w:rFonts w:ascii="Arial" w:eastAsia="Times New Roman" w:hAnsi="Arial"/>
      <w:b/>
      <w:sz w:val="28"/>
      <w:szCs w:val="24"/>
    </w:rPr>
  </w:style>
  <w:style w:type="paragraph" w:customStyle="1" w:styleId="Section2">
    <w:name w:val="Section 2"/>
    <w:basedOn w:val="Section"/>
    <w:next w:val="BodyText"/>
    <w:uiPriority w:val="3"/>
    <w:qFormat/>
    <w:rsid w:val="002679D3"/>
    <w:pPr>
      <w:numPr>
        <w:ilvl w:val="1"/>
      </w:numPr>
      <w:tabs>
        <w:tab w:val="left" w:pos="547"/>
      </w:tabs>
      <w:spacing w:before="120" w:line="280" w:lineRule="exact"/>
      <w:jc w:val="both"/>
      <w:outlineLvl w:val="1"/>
    </w:pPr>
    <w:rPr>
      <w:b w:val="0"/>
      <w:sz w:val="20"/>
    </w:rPr>
  </w:style>
  <w:style w:type="paragraph" w:customStyle="1" w:styleId="Section3">
    <w:name w:val="Section 3"/>
    <w:basedOn w:val="Section2"/>
    <w:next w:val="BodyText"/>
    <w:uiPriority w:val="3"/>
    <w:qFormat/>
    <w:rsid w:val="002679D3"/>
    <w:pPr>
      <w:numPr>
        <w:ilvl w:val="2"/>
      </w:numPr>
      <w:tabs>
        <w:tab w:val="clear" w:pos="547"/>
        <w:tab w:val="left" w:pos="1642"/>
      </w:tabs>
      <w:outlineLvl w:val="2"/>
    </w:pPr>
  </w:style>
  <w:style w:type="paragraph" w:customStyle="1" w:styleId="Section4">
    <w:name w:val="Section 4"/>
    <w:basedOn w:val="Section3"/>
    <w:next w:val="BodyText"/>
    <w:uiPriority w:val="3"/>
    <w:qFormat/>
    <w:rsid w:val="002679D3"/>
    <w:pPr>
      <w:numPr>
        <w:ilvl w:val="3"/>
      </w:numPr>
      <w:tabs>
        <w:tab w:val="clear" w:pos="1642"/>
        <w:tab w:val="left" w:pos="2189"/>
      </w:tabs>
      <w:ind w:left="3096" w:hanging="360"/>
      <w:outlineLvl w:val="3"/>
    </w:pPr>
  </w:style>
  <w:style w:type="numbering" w:customStyle="1" w:styleId="IFACSectionList">
    <w:name w:val="IFAC Section List"/>
    <w:uiPriority w:val="99"/>
    <w:rsid w:val="002679D3"/>
    <w:pPr>
      <w:numPr>
        <w:numId w:val="27"/>
      </w:numPr>
    </w:pPr>
  </w:style>
  <w:style w:type="paragraph" w:customStyle="1" w:styleId="Address">
    <w:name w:val="Address"/>
    <w:basedOn w:val="Normal"/>
    <w:uiPriority w:val="7"/>
    <w:qFormat/>
    <w:rsid w:val="002679D3"/>
    <w:pPr>
      <w:widowControl/>
      <w:autoSpaceDE/>
      <w:autoSpaceDN/>
      <w:adjustRightInd/>
      <w:spacing w:before="0" w:line="280" w:lineRule="exact"/>
      <w:jc w:val="left"/>
      <w:textAlignment w:val="auto"/>
    </w:pPr>
    <w:rPr>
      <w:rFonts w:ascii="Frutiger LT Std 45 Light" w:eastAsia="Calibri" w:hAnsi="Frutiger LT Std 45 Light"/>
      <w:color w:val="auto"/>
      <w:sz w:val="16"/>
      <w:szCs w:val="24"/>
      <w:lang w:eastAsia="en-US"/>
    </w:rPr>
  </w:style>
  <w:style w:type="paragraph" w:customStyle="1" w:styleId="Appendix">
    <w:name w:val="Appendix"/>
    <w:basedOn w:val="Normal"/>
    <w:next w:val="Normal"/>
    <w:uiPriority w:val="5"/>
    <w:qFormat/>
    <w:rsid w:val="002679D3"/>
    <w:pPr>
      <w:pageBreakBefore/>
      <w:widowControl/>
      <w:autoSpaceDE/>
      <w:autoSpaceDN/>
      <w:adjustRightInd/>
      <w:spacing w:before="0" w:line="280" w:lineRule="exact"/>
      <w:jc w:val="right"/>
      <w:textAlignment w:val="auto"/>
    </w:pPr>
    <w:rPr>
      <w:rFonts w:ascii="Arial" w:eastAsia="Times New Roman" w:hAnsi="Arial"/>
      <w:b/>
      <w:bCs/>
      <w:color w:val="auto"/>
      <w:kern w:val="12"/>
      <w:sz w:val="24"/>
      <w:lang w:eastAsia="en-US"/>
    </w:rPr>
  </w:style>
  <w:style w:type="paragraph" w:customStyle="1" w:styleId="AppendixTextAfter">
    <w:name w:val="Appendix TextAfter"/>
    <w:basedOn w:val="Appendix"/>
    <w:next w:val="BodyText"/>
    <w:uiPriority w:val="5"/>
    <w:qFormat/>
    <w:rsid w:val="002679D3"/>
    <w:pPr>
      <w:pageBreakBefore w:val="0"/>
      <w:spacing w:before="120" w:after="420"/>
    </w:pPr>
    <w:rPr>
      <w:b w:val="0"/>
      <w:sz w:val="20"/>
    </w:rPr>
  </w:style>
  <w:style w:type="paragraph" w:customStyle="1" w:styleId="ApplicationGuidance">
    <w:name w:val="Application Guidance"/>
    <w:qFormat/>
    <w:rsid w:val="002679D3"/>
    <w:pPr>
      <w:numPr>
        <w:numId w:val="19"/>
      </w:numPr>
      <w:tabs>
        <w:tab w:val="left" w:pos="547"/>
      </w:tabs>
      <w:spacing w:before="120" w:after="0" w:line="280" w:lineRule="exact"/>
    </w:pPr>
    <w:rPr>
      <w:rFonts w:ascii="Arial" w:eastAsia="Times New Roman" w:hAnsi="Arial"/>
      <w:kern w:val="20"/>
      <w:sz w:val="20"/>
      <w:szCs w:val="20"/>
    </w:rPr>
  </w:style>
  <w:style w:type="paragraph" w:customStyle="1" w:styleId="BasisForConclusion">
    <w:name w:val="Basis For Conclusion"/>
    <w:qFormat/>
    <w:rsid w:val="002679D3"/>
    <w:pPr>
      <w:numPr>
        <w:numId w:val="20"/>
      </w:numPr>
      <w:tabs>
        <w:tab w:val="left" w:pos="547"/>
      </w:tabs>
      <w:spacing w:before="120" w:after="0" w:line="280" w:lineRule="exact"/>
    </w:pPr>
    <w:rPr>
      <w:rFonts w:ascii="Arial" w:eastAsia="Times New Roman" w:hAnsi="Arial"/>
      <w:kern w:val="20"/>
      <w:sz w:val="20"/>
      <w:szCs w:val="20"/>
    </w:rPr>
  </w:style>
  <w:style w:type="character" w:customStyle="1" w:styleId="BodyTextIndendedChar">
    <w:name w:val="BodyTextIndended Char"/>
    <w:aliases w:val="bti Char"/>
    <w:basedOn w:val="DefaultParagraphFont"/>
    <w:link w:val="BodyTextIndended"/>
    <w:rsid w:val="002679D3"/>
    <w:rPr>
      <w:rFonts w:ascii="Times New Roman" w:hAnsi="Times New Roman"/>
      <w:color w:val="000000"/>
      <w:sz w:val="20"/>
      <w:szCs w:val="20"/>
      <w:lang w:eastAsia="en-IN"/>
    </w:rPr>
  </w:style>
  <w:style w:type="paragraph" w:customStyle="1" w:styleId="ChaptHead">
    <w:name w:val="Chapt Head"/>
    <w:basedOn w:val="Normal"/>
    <w:uiPriority w:val="1"/>
    <w:qFormat/>
    <w:rsid w:val="002679D3"/>
    <w:pPr>
      <w:widowControl/>
      <w:autoSpaceDE/>
      <w:autoSpaceDN/>
      <w:adjustRightInd/>
      <w:spacing w:before="0" w:after="480" w:line="480" w:lineRule="atLeast"/>
      <w:jc w:val="center"/>
      <w:textAlignment w:val="auto"/>
    </w:pPr>
    <w:rPr>
      <w:rFonts w:ascii="Arial" w:eastAsia="MS Mincho" w:hAnsi="Arial"/>
      <w:b/>
      <w:color w:val="auto"/>
      <w:sz w:val="34"/>
      <w:szCs w:val="22"/>
      <w:lang w:val="en-GB" w:eastAsia="en-US"/>
    </w:rPr>
  </w:style>
  <w:style w:type="paragraph" w:customStyle="1" w:styleId="DateandAddressforLetterhead">
    <w:name w:val="Date and Address for Letterhead"/>
    <w:basedOn w:val="Normal"/>
    <w:uiPriority w:val="7"/>
    <w:qFormat/>
    <w:rsid w:val="002679D3"/>
    <w:pPr>
      <w:widowControl/>
      <w:autoSpaceDE/>
      <w:autoSpaceDN/>
      <w:adjustRightInd/>
      <w:spacing w:before="0" w:line="280" w:lineRule="exact"/>
      <w:jc w:val="left"/>
      <w:textAlignment w:val="auto"/>
    </w:pPr>
    <w:rPr>
      <w:rFonts w:ascii="Arial" w:eastAsia="MS Mincho" w:hAnsi="Arial"/>
      <w:color w:val="auto"/>
      <w:lang w:eastAsia="en-US"/>
    </w:rPr>
  </w:style>
  <w:style w:type="table" w:customStyle="1" w:styleId="GridTable1Light-Accent31">
    <w:name w:val="Grid Table 1 Light - Accent 31"/>
    <w:basedOn w:val="TableNormal"/>
    <w:uiPriority w:val="46"/>
    <w:rsid w:val="002679D3"/>
    <w:pPr>
      <w:spacing w:before="120" w:after="0" w:line="240" w:lineRule="auto"/>
    </w:pPr>
    <w:rPr>
      <w:rFonts w:ascii="Arial" w:eastAsia="Times New Roman" w:hAnsi="Arial"/>
      <w:sz w:val="20"/>
      <w:szCs w:val="20"/>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paragraph" w:customStyle="1" w:styleId="Heading2ChapterHeading">
    <w:name w:val="Heading 2 Chapter Heading"/>
    <w:aliases w:val="h2"/>
    <w:basedOn w:val="Heading2"/>
    <w:autoRedefine/>
    <w:uiPriority w:val="1"/>
    <w:qFormat/>
    <w:rsid w:val="002679D3"/>
    <w:pPr>
      <w:widowControl/>
      <w:autoSpaceDE/>
      <w:autoSpaceDN/>
      <w:adjustRightInd/>
      <w:spacing w:after="0" w:line="320" w:lineRule="exact"/>
      <w:jc w:val="left"/>
      <w:textAlignment w:val="auto"/>
    </w:pPr>
    <w:rPr>
      <w:rFonts w:ascii="Arial" w:eastAsia="Times New Roman" w:hAnsi="Arial"/>
      <w:i w:val="0"/>
      <w:iCs w:val="0"/>
      <w:color w:val="auto"/>
      <w:sz w:val="24"/>
      <w:lang w:eastAsia="en-US"/>
    </w:rPr>
  </w:style>
  <w:style w:type="paragraph" w:customStyle="1" w:styleId="Heading3Stacked">
    <w:name w:val="Heading 3 (Stacked)"/>
    <w:aliases w:val="H3S"/>
    <w:basedOn w:val="Normal"/>
    <w:next w:val="BodyText"/>
    <w:uiPriority w:val="1"/>
    <w:qFormat/>
    <w:rsid w:val="002679D3"/>
    <w:pPr>
      <w:keepNext/>
      <w:keepLines/>
      <w:widowControl/>
      <w:autoSpaceDE/>
      <w:autoSpaceDN/>
      <w:adjustRightInd/>
      <w:spacing w:line="280" w:lineRule="exact"/>
      <w:jc w:val="left"/>
      <w:textAlignment w:val="auto"/>
      <w:outlineLvl w:val="2"/>
    </w:pPr>
    <w:rPr>
      <w:rFonts w:ascii="Arial" w:eastAsia="Times New Roman" w:hAnsi="Arial"/>
      <w:b/>
      <w:color w:val="auto"/>
      <w:szCs w:val="24"/>
      <w:lang w:eastAsia="en-US"/>
    </w:rPr>
  </w:style>
  <w:style w:type="paragraph" w:customStyle="1" w:styleId="Heading4Stacked">
    <w:name w:val="Heading 4 (Stacked)"/>
    <w:aliases w:val="H4S"/>
    <w:basedOn w:val="Normal"/>
    <w:next w:val="BodyText"/>
    <w:uiPriority w:val="1"/>
    <w:qFormat/>
    <w:rsid w:val="002679D3"/>
    <w:pPr>
      <w:keepNext/>
      <w:keepLines/>
      <w:widowControl/>
      <w:autoSpaceDE/>
      <w:autoSpaceDN/>
      <w:adjustRightInd/>
      <w:spacing w:line="280" w:lineRule="exact"/>
      <w:jc w:val="left"/>
      <w:textAlignment w:val="auto"/>
      <w:outlineLvl w:val="3"/>
    </w:pPr>
    <w:rPr>
      <w:rFonts w:ascii="Arial" w:eastAsia="Times New Roman" w:hAnsi="Arial"/>
      <w:i/>
      <w:color w:val="auto"/>
      <w:szCs w:val="24"/>
      <w:lang w:eastAsia="en-US"/>
    </w:rPr>
  </w:style>
  <w:style w:type="paragraph" w:customStyle="1" w:styleId="Heading5Sub-headingsNormalStylePlus">
    <w:name w:val="Heading 5 (Sub-headings): Normal Style Plus"/>
    <w:aliases w:val="H5"/>
    <w:basedOn w:val="Normal"/>
    <w:next w:val="BodyText"/>
    <w:uiPriority w:val="1"/>
    <w:qFormat/>
    <w:rsid w:val="002679D3"/>
    <w:pPr>
      <w:keepNext/>
      <w:keepLines/>
      <w:widowControl/>
      <w:autoSpaceDE/>
      <w:autoSpaceDN/>
      <w:adjustRightInd/>
      <w:spacing w:before="240" w:line="280" w:lineRule="exact"/>
      <w:jc w:val="left"/>
      <w:textAlignment w:val="auto"/>
      <w:outlineLvl w:val="4"/>
    </w:pPr>
    <w:rPr>
      <w:rFonts w:ascii="Arial" w:eastAsia="Times New Roman" w:hAnsi="Arial"/>
      <w:bCs/>
      <w:color w:val="auto"/>
      <w:kern w:val="20"/>
      <w:lang w:eastAsia="en-US"/>
    </w:rPr>
  </w:style>
  <w:style w:type="paragraph" w:customStyle="1" w:styleId="Heading6Sub-headingsNormalstyleplus">
    <w:name w:val="Heading 6 (Sub-headings): Normal style plus"/>
    <w:aliases w:val="H6"/>
    <w:basedOn w:val="Normal"/>
    <w:next w:val="BodyText"/>
    <w:uiPriority w:val="1"/>
    <w:qFormat/>
    <w:rsid w:val="002679D3"/>
    <w:pPr>
      <w:widowControl/>
      <w:autoSpaceDE/>
      <w:autoSpaceDN/>
      <w:adjustRightInd/>
      <w:spacing w:before="240" w:line="280" w:lineRule="exact"/>
      <w:jc w:val="left"/>
      <w:textAlignment w:val="auto"/>
      <w:outlineLvl w:val="5"/>
    </w:pPr>
    <w:rPr>
      <w:rFonts w:ascii="Arial" w:eastAsia="Times New Roman" w:hAnsi="Arial"/>
      <w:color w:val="auto"/>
      <w:kern w:val="20"/>
      <w:lang w:eastAsia="en-US"/>
    </w:rPr>
  </w:style>
  <w:style w:type="paragraph" w:customStyle="1" w:styleId="Heading7Sub-headingsNormalstyleplus">
    <w:name w:val="Heading 7 (Sub-headings): Normal style plus"/>
    <w:aliases w:val="H7"/>
    <w:basedOn w:val="Normal"/>
    <w:next w:val="BodyText"/>
    <w:uiPriority w:val="1"/>
    <w:qFormat/>
    <w:rsid w:val="002679D3"/>
    <w:pPr>
      <w:widowControl/>
      <w:autoSpaceDE/>
      <w:autoSpaceDN/>
      <w:adjustRightInd/>
      <w:spacing w:before="240" w:line="280" w:lineRule="exact"/>
      <w:ind w:left="547"/>
      <w:jc w:val="left"/>
      <w:textAlignment w:val="auto"/>
      <w:outlineLvl w:val="6"/>
    </w:pPr>
    <w:rPr>
      <w:rFonts w:ascii="Arial" w:eastAsia="Times New Roman" w:hAnsi="Arial"/>
      <w:color w:val="auto"/>
      <w:kern w:val="20"/>
      <w:lang w:eastAsia="en-US"/>
    </w:rPr>
  </w:style>
  <w:style w:type="paragraph" w:customStyle="1" w:styleId="Headline">
    <w:name w:val="Headline"/>
    <w:uiPriority w:val="1"/>
    <w:qFormat/>
    <w:rsid w:val="002679D3"/>
    <w:pPr>
      <w:widowControl w:val="0"/>
      <w:overflowPunct w:val="0"/>
      <w:autoSpaceDE w:val="0"/>
      <w:autoSpaceDN w:val="0"/>
      <w:adjustRightInd w:val="0"/>
      <w:spacing w:after="0" w:line="580" w:lineRule="exact"/>
    </w:pPr>
    <w:rPr>
      <w:rFonts w:ascii="Arial" w:eastAsia="Times New Roman" w:hAnsi="Arial" w:cs="Caslon 540 LT Std"/>
      <w:color w:val="000000"/>
      <w:kern w:val="28"/>
      <w:sz w:val="46"/>
      <w:szCs w:val="46"/>
    </w:rPr>
  </w:style>
  <w:style w:type="character" w:customStyle="1" w:styleId="HyperlinkItalic">
    <w:name w:val="Hyperlink Italic"/>
    <w:basedOn w:val="Hyperlink"/>
    <w:uiPriority w:val="7"/>
    <w:qFormat/>
    <w:rsid w:val="002679D3"/>
    <w:rPr>
      <w:rFonts w:ascii="Arial" w:hAnsi="Arial" w:cs="Arial"/>
      <w:i/>
      <w:color w:val="0000FF"/>
      <w:w w:val="100"/>
      <w:sz w:val="20"/>
      <w:szCs w:val="15"/>
      <w:u w:val="single"/>
    </w:rPr>
  </w:style>
  <w:style w:type="paragraph" w:customStyle="1" w:styleId="IFACBullet3">
    <w:name w:val="IFAC Bullet 3"/>
    <w:aliases w:val="b3"/>
    <w:next w:val="BodyText"/>
    <w:uiPriority w:val="2"/>
    <w:qFormat/>
    <w:rsid w:val="002679D3"/>
    <w:pPr>
      <w:numPr>
        <w:numId w:val="22"/>
      </w:numPr>
      <w:tabs>
        <w:tab w:val="left" w:pos="1642"/>
        <w:tab w:val="left" w:pos="8010"/>
      </w:tabs>
      <w:spacing w:before="120" w:after="0" w:line="280" w:lineRule="exact"/>
      <w:ind w:left="1641" w:hanging="547"/>
    </w:pPr>
    <w:rPr>
      <w:rFonts w:ascii="Arial" w:eastAsia="Times New Roman" w:hAnsi="Arial"/>
      <w:sz w:val="20"/>
      <w:szCs w:val="24"/>
    </w:rPr>
  </w:style>
  <w:style w:type="paragraph" w:customStyle="1" w:styleId="IFACBulletIndented3">
    <w:name w:val="IFAC Bullet Indented 3"/>
    <w:aliases w:val="b3i"/>
    <w:next w:val="BodyText"/>
    <w:uiPriority w:val="2"/>
    <w:qFormat/>
    <w:rsid w:val="002679D3"/>
    <w:pPr>
      <w:numPr>
        <w:numId w:val="23"/>
      </w:numPr>
      <w:tabs>
        <w:tab w:val="left" w:pos="2189"/>
      </w:tabs>
      <w:spacing w:before="120" w:after="0" w:line="280" w:lineRule="exact"/>
    </w:pPr>
    <w:rPr>
      <w:rFonts w:ascii="Arial" w:eastAsia="Times New Roman" w:hAnsi="Arial"/>
      <w:sz w:val="20"/>
      <w:szCs w:val="24"/>
    </w:rPr>
  </w:style>
  <w:style w:type="paragraph" w:customStyle="1" w:styleId="IfacFootnotes">
    <w:name w:val="Ifac Footnotes"/>
    <w:basedOn w:val="Normal"/>
    <w:uiPriority w:val="6"/>
    <w:qFormat/>
    <w:rsid w:val="002679D3"/>
    <w:pPr>
      <w:widowControl/>
      <w:tabs>
        <w:tab w:val="left" w:pos="360"/>
      </w:tabs>
      <w:autoSpaceDE/>
      <w:autoSpaceDN/>
      <w:adjustRightInd/>
      <w:spacing w:before="0" w:after="60" w:line="240" w:lineRule="exact"/>
      <w:ind w:left="360" w:hanging="360"/>
      <w:textAlignment w:val="auto"/>
    </w:pPr>
    <w:rPr>
      <w:rFonts w:ascii="Arial" w:eastAsia="Times New Roman" w:hAnsi="Arial"/>
      <w:color w:val="auto"/>
      <w:sz w:val="16"/>
      <w:lang w:eastAsia="en-US"/>
    </w:rPr>
  </w:style>
  <w:style w:type="paragraph" w:customStyle="1" w:styleId="IFACLetterBullet">
    <w:name w:val="IFAC Letter Bullet"/>
    <w:aliases w:val="lb"/>
    <w:next w:val="BodyText"/>
    <w:uiPriority w:val="3"/>
    <w:qFormat/>
    <w:rsid w:val="002679D3"/>
    <w:pPr>
      <w:keepNext/>
      <w:keepLines/>
      <w:numPr>
        <w:numId w:val="24"/>
      </w:numPr>
      <w:tabs>
        <w:tab w:val="left" w:pos="547"/>
      </w:tabs>
      <w:spacing w:before="240" w:after="0" w:line="280" w:lineRule="exact"/>
    </w:pPr>
    <w:rPr>
      <w:rFonts w:ascii="Arial" w:eastAsia="Calibri" w:hAnsi="Arial"/>
      <w:b/>
      <w:kern w:val="8"/>
      <w:sz w:val="20"/>
      <w:lang w:bidi="he-IL"/>
    </w:rPr>
  </w:style>
  <w:style w:type="paragraph" w:customStyle="1" w:styleId="IFACNumberAndLetter">
    <w:name w:val="IFAC NumberAndLetter"/>
    <w:next w:val="BodyText"/>
    <w:uiPriority w:val="3"/>
    <w:qFormat/>
    <w:rsid w:val="002679D3"/>
    <w:pPr>
      <w:keepNext/>
      <w:keepLines/>
      <w:numPr>
        <w:numId w:val="25"/>
      </w:numPr>
      <w:tabs>
        <w:tab w:val="left" w:pos="547"/>
      </w:tabs>
      <w:spacing w:before="120" w:after="0" w:line="280" w:lineRule="exact"/>
    </w:pPr>
    <w:rPr>
      <w:rFonts w:ascii="Arial" w:eastAsia="Times New Roman" w:hAnsi="Arial"/>
      <w:kern w:val="20"/>
      <w:sz w:val="20"/>
      <w:szCs w:val="20"/>
    </w:rPr>
  </w:style>
  <w:style w:type="paragraph" w:customStyle="1" w:styleId="IllustrativeExample">
    <w:name w:val="Illustrative Example"/>
    <w:qFormat/>
    <w:rsid w:val="002679D3"/>
    <w:pPr>
      <w:numPr>
        <w:numId w:val="28"/>
      </w:numPr>
      <w:tabs>
        <w:tab w:val="left" w:pos="547"/>
      </w:tabs>
      <w:spacing w:before="120" w:after="0" w:line="280" w:lineRule="exact"/>
    </w:pPr>
    <w:rPr>
      <w:rFonts w:ascii="Arial" w:eastAsia="Times New Roman" w:hAnsi="Arial"/>
      <w:kern w:val="20"/>
      <w:sz w:val="20"/>
      <w:szCs w:val="20"/>
    </w:rPr>
  </w:style>
  <w:style w:type="paragraph" w:customStyle="1" w:styleId="ImplementationGuidance">
    <w:name w:val="Implementation Guidance"/>
    <w:qFormat/>
    <w:rsid w:val="002679D3"/>
    <w:pPr>
      <w:numPr>
        <w:numId w:val="29"/>
      </w:numPr>
      <w:tabs>
        <w:tab w:val="left" w:pos="547"/>
      </w:tabs>
      <w:spacing w:before="120" w:after="0" w:line="280" w:lineRule="exact"/>
    </w:pPr>
    <w:rPr>
      <w:rFonts w:ascii="Arial" w:eastAsia="Times New Roman" w:hAnsi="Arial"/>
      <w:kern w:val="20"/>
      <w:sz w:val="20"/>
      <w:szCs w:val="20"/>
    </w:rPr>
  </w:style>
  <w:style w:type="table" w:customStyle="1" w:styleId="ListTable1Light-Accent31">
    <w:name w:val="List Table 1 Light - Accent 31"/>
    <w:basedOn w:val="TableNormal"/>
    <w:uiPriority w:val="46"/>
    <w:rsid w:val="002679D3"/>
    <w:pPr>
      <w:spacing w:before="120" w:after="0" w:line="240" w:lineRule="auto"/>
    </w:pPr>
    <w:rPr>
      <w:rFonts w:ascii="Arial" w:eastAsia="Times New Roman" w:hAnsi="Arial"/>
      <w:sz w:val="20"/>
      <w:szCs w:val="20"/>
    </w:rPr>
    <w:tblPr>
      <w:tblStyleRowBandSize w:val="1"/>
      <w:tblStyleColBandSize w:val="1"/>
    </w:tblPr>
    <w:tblStylePr w:type="firstRow">
      <w:rPr>
        <w:b/>
        <w:bCs/>
      </w:rPr>
      <w:tblPr/>
      <w:tcPr>
        <w:tcBorders>
          <w:bottom w:val="single" w:sz="4" w:space="0" w:color="C2D69B"/>
        </w:tcBorders>
      </w:tcPr>
    </w:tblStylePr>
    <w:tblStylePr w:type="lastRow">
      <w:rPr>
        <w:b/>
        <w:bCs/>
      </w:rPr>
      <w:tblPr/>
      <w:tcPr>
        <w:tcBorders>
          <w:top w:val="single" w:sz="4" w:space="0" w:color="C2D69B"/>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3-Accent41">
    <w:name w:val="List Table 3 - Accent 41"/>
    <w:basedOn w:val="TableNormal"/>
    <w:uiPriority w:val="48"/>
    <w:rsid w:val="002679D3"/>
    <w:pPr>
      <w:spacing w:before="120" w:after="0" w:line="240" w:lineRule="auto"/>
    </w:pPr>
    <w:rPr>
      <w:rFonts w:ascii="Arial" w:eastAsia="Times New Roman" w:hAnsi="Arial"/>
      <w:sz w:val="20"/>
      <w:szCs w:val="20"/>
    </w:rPr>
    <w:tblPr>
      <w:tblStyleRowBandSize w:val="1"/>
      <w:tblStyleColBandSize w:val="1"/>
      <w:tblBorders>
        <w:top w:val="single" w:sz="4" w:space="0" w:color="8064A2"/>
        <w:left w:val="single" w:sz="4" w:space="0" w:color="8064A2"/>
        <w:bottom w:val="single" w:sz="4" w:space="0" w:color="8064A2"/>
        <w:right w:val="single" w:sz="4" w:space="0" w:color="8064A2"/>
      </w:tblBorders>
    </w:tblPr>
    <w:tblStylePr w:type="firstRow">
      <w:rPr>
        <w:b/>
        <w:bCs/>
        <w:color w:val="FFFFFF"/>
      </w:rPr>
      <w:tblPr/>
      <w:tcPr>
        <w:shd w:val="clear" w:color="auto" w:fill="8064A2"/>
      </w:tcPr>
    </w:tblStylePr>
    <w:tblStylePr w:type="lastRow">
      <w:rPr>
        <w:b/>
        <w:bCs/>
      </w:rPr>
      <w:tblPr/>
      <w:tcPr>
        <w:tcBorders>
          <w:top w:val="double" w:sz="4" w:space="0" w:color="8064A2"/>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8064A2"/>
          <w:right w:val="single" w:sz="4" w:space="0" w:color="8064A2"/>
        </w:tcBorders>
      </w:tcPr>
    </w:tblStylePr>
    <w:tblStylePr w:type="band1Horz">
      <w:tblPr/>
      <w:tcPr>
        <w:tcBorders>
          <w:top w:val="single" w:sz="4" w:space="0" w:color="8064A2"/>
          <w:bottom w:val="single" w:sz="4" w:space="0" w:color="8064A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left w:val="nil"/>
        </w:tcBorders>
      </w:tcPr>
    </w:tblStylePr>
    <w:tblStylePr w:type="swCell">
      <w:tblPr/>
      <w:tcPr>
        <w:tcBorders>
          <w:top w:val="double" w:sz="4" w:space="0" w:color="8064A2"/>
          <w:right w:val="nil"/>
        </w:tcBorders>
      </w:tcPr>
    </w:tblStylePr>
  </w:style>
  <w:style w:type="paragraph" w:customStyle="1" w:styleId="NumberedHeading2">
    <w:name w:val="Numbered Heading 2"/>
    <w:next w:val="BodyText"/>
    <w:uiPriority w:val="3"/>
    <w:qFormat/>
    <w:rsid w:val="002679D3"/>
    <w:pPr>
      <w:keepNext/>
      <w:keepLines/>
      <w:numPr>
        <w:numId w:val="30"/>
      </w:numPr>
      <w:tabs>
        <w:tab w:val="left" w:pos="547"/>
      </w:tabs>
      <w:spacing w:before="240" w:after="0" w:line="320" w:lineRule="exact"/>
      <w:outlineLvl w:val="1"/>
    </w:pPr>
    <w:rPr>
      <w:rFonts w:ascii="Arial" w:eastAsia="Times New Roman" w:hAnsi="Arial"/>
      <w:b/>
      <w:bCs/>
      <w:sz w:val="24"/>
      <w:szCs w:val="28"/>
    </w:rPr>
  </w:style>
  <w:style w:type="character" w:styleId="PageNumber">
    <w:name w:val="page number"/>
    <w:uiPriority w:val="6"/>
    <w:qFormat/>
    <w:rsid w:val="002679D3"/>
    <w:rPr>
      <w:rFonts w:ascii="Arial" w:hAnsi="Arial"/>
      <w:sz w:val="16"/>
    </w:rPr>
  </w:style>
  <w:style w:type="paragraph" w:customStyle="1" w:styleId="PublicationDate">
    <w:name w:val="Publication Date"/>
    <w:qFormat/>
    <w:rsid w:val="002679D3"/>
    <w:pPr>
      <w:widowControl w:val="0"/>
      <w:overflowPunct w:val="0"/>
      <w:autoSpaceDE w:val="0"/>
      <w:autoSpaceDN w:val="0"/>
      <w:adjustRightInd w:val="0"/>
      <w:spacing w:after="0" w:line="380" w:lineRule="exact"/>
    </w:pPr>
    <w:rPr>
      <w:rFonts w:ascii="Arial" w:eastAsia="Times New Roman" w:hAnsi="Arial" w:cs="Arial"/>
      <w:b/>
      <w:bCs/>
      <w:color w:val="FFFFFF"/>
      <w:kern w:val="28"/>
      <w:sz w:val="32"/>
      <w:szCs w:val="32"/>
    </w:rPr>
  </w:style>
  <w:style w:type="paragraph" w:customStyle="1" w:styleId="Sub-Headline">
    <w:name w:val="Sub-Headline"/>
    <w:uiPriority w:val="1"/>
    <w:qFormat/>
    <w:rsid w:val="002679D3"/>
    <w:pPr>
      <w:widowControl w:val="0"/>
      <w:pBdr>
        <w:bottom w:val="single" w:sz="4" w:space="6" w:color="auto"/>
        <w:between w:val="single" w:sz="4" w:space="6" w:color="auto"/>
      </w:pBdr>
      <w:overflowPunct w:val="0"/>
      <w:autoSpaceDE w:val="0"/>
      <w:autoSpaceDN w:val="0"/>
      <w:adjustRightInd w:val="0"/>
      <w:spacing w:after="240" w:line="420" w:lineRule="exact"/>
    </w:pPr>
    <w:rPr>
      <w:rFonts w:ascii="Arial" w:eastAsia="Times New Roman" w:hAnsi="Arial" w:cs="Caslon 540 LT Std"/>
      <w:i/>
      <w:iCs/>
      <w:color w:val="000000"/>
      <w:kern w:val="28"/>
      <w:sz w:val="28"/>
      <w:szCs w:val="28"/>
    </w:rPr>
  </w:style>
  <w:style w:type="paragraph" w:customStyle="1" w:styleId="TableHeading">
    <w:name w:val="Table Heading"/>
    <w:basedOn w:val="Normal"/>
    <w:next w:val="BodyText"/>
    <w:uiPriority w:val="4"/>
    <w:qFormat/>
    <w:rsid w:val="002679D3"/>
    <w:pPr>
      <w:widowControl/>
      <w:autoSpaceDE/>
      <w:autoSpaceDN/>
      <w:adjustRightInd/>
      <w:spacing w:after="60" w:line="280" w:lineRule="exact"/>
      <w:textAlignment w:val="auto"/>
    </w:pPr>
    <w:rPr>
      <w:rFonts w:ascii="Arial" w:eastAsia="Times New Roman" w:hAnsi="Arial"/>
      <w:b/>
      <w:color w:val="auto"/>
      <w:szCs w:val="24"/>
      <w:lang w:val="x-none" w:eastAsia="x-none"/>
    </w:rPr>
  </w:style>
  <w:style w:type="character" w:customStyle="1" w:styleId="TableSpacerChar">
    <w:name w:val="Table Spacer Char"/>
    <w:basedOn w:val="DefaultParagraphFont"/>
    <w:link w:val="TableSpacer"/>
    <w:rsid w:val="002679D3"/>
    <w:rPr>
      <w:rFonts w:ascii="Times New Roman" w:hAnsi="Times New Roman"/>
      <w:color w:val="000000"/>
      <w:sz w:val="12"/>
      <w:szCs w:val="12"/>
      <w:lang w:eastAsia="en-IN"/>
    </w:rPr>
  </w:style>
  <w:style w:type="paragraph" w:customStyle="1" w:styleId="Tablebody">
    <w:name w:val="Tablebody"/>
    <w:basedOn w:val="Normal"/>
    <w:next w:val="BodyText"/>
    <w:uiPriority w:val="4"/>
    <w:qFormat/>
    <w:rsid w:val="002679D3"/>
    <w:pPr>
      <w:widowControl/>
      <w:autoSpaceDE/>
      <w:autoSpaceDN/>
      <w:adjustRightInd/>
      <w:spacing w:before="60" w:after="60" w:line="280" w:lineRule="exact"/>
      <w:textAlignment w:val="auto"/>
    </w:pPr>
    <w:rPr>
      <w:rFonts w:ascii="Arial" w:eastAsia="Times New Roman" w:hAnsi="Arial"/>
      <w:color w:val="auto"/>
      <w:szCs w:val="24"/>
      <w:lang w:val="x-none" w:eastAsia="x-none"/>
    </w:rPr>
  </w:style>
  <w:style w:type="paragraph" w:customStyle="1" w:styleId="TableBullet1">
    <w:name w:val="TableBullet1"/>
    <w:basedOn w:val="Normal"/>
    <w:next w:val="BodyText"/>
    <w:uiPriority w:val="4"/>
    <w:qFormat/>
    <w:rsid w:val="002679D3"/>
    <w:pPr>
      <w:widowControl/>
      <w:numPr>
        <w:numId w:val="31"/>
      </w:numPr>
      <w:tabs>
        <w:tab w:val="clear" w:pos="-153"/>
        <w:tab w:val="left" w:pos="547"/>
      </w:tabs>
      <w:autoSpaceDE/>
      <w:autoSpaceDN/>
      <w:adjustRightInd/>
      <w:spacing w:before="60" w:after="60" w:line="280" w:lineRule="exact"/>
      <w:textAlignment w:val="auto"/>
    </w:pPr>
    <w:rPr>
      <w:rFonts w:ascii="Arial" w:eastAsia="Times New Roman" w:hAnsi="Arial"/>
      <w:color w:val="auto"/>
      <w:kern w:val="8"/>
      <w:szCs w:val="24"/>
      <w:lang w:eastAsia="en-US" w:bidi="he-IL"/>
    </w:rPr>
  </w:style>
  <w:style w:type="paragraph" w:customStyle="1" w:styleId="TableTitle">
    <w:name w:val="TableTitle"/>
    <w:basedOn w:val="Normal"/>
    <w:next w:val="BodyText"/>
    <w:uiPriority w:val="4"/>
    <w:qFormat/>
    <w:rsid w:val="002679D3"/>
    <w:pPr>
      <w:keepNext/>
      <w:keepLines/>
      <w:widowControl/>
      <w:autoSpaceDE/>
      <w:autoSpaceDN/>
      <w:adjustRightInd/>
      <w:spacing w:before="240" w:after="60" w:line="280" w:lineRule="exact"/>
      <w:jc w:val="left"/>
      <w:textAlignment w:val="auto"/>
    </w:pPr>
    <w:rPr>
      <w:rFonts w:ascii="Arial" w:eastAsia="Times New Roman" w:hAnsi="Arial"/>
      <w:b/>
      <w:color w:val="auto"/>
      <w:szCs w:val="26"/>
      <w:lang w:val="x-none" w:eastAsia="x-none"/>
    </w:rPr>
  </w:style>
  <w:style w:type="numbering" w:customStyle="1" w:styleId="ImportedStyle28">
    <w:name w:val="Imported Style 28"/>
    <w:rsid w:val="002679D3"/>
    <w:pPr>
      <w:numPr>
        <w:numId w:val="33"/>
      </w:numPr>
    </w:pPr>
  </w:style>
  <w:style w:type="numbering" w:customStyle="1" w:styleId="ImportedStyle26">
    <w:name w:val="Imported Style 26"/>
    <w:rsid w:val="002679D3"/>
    <w:pPr>
      <w:numPr>
        <w:numId w:val="34"/>
      </w:numPr>
    </w:pPr>
  </w:style>
  <w:style w:type="paragraph" w:customStyle="1" w:styleId="SchedulePart">
    <w:name w:val="Schedule Part"/>
    <w:basedOn w:val="BodyText"/>
    <w:next w:val="BodyText"/>
    <w:qFormat/>
    <w:rsid w:val="002679D3"/>
    <w:pPr>
      <w:widowControl/>
      <w:numPr>
        <w:numId w:val="36"/>
      </w:numPr>
      <w:suppressAutoHyphens w:val="0"/>
      <w:autoSpaceDE/>
      <w:autoSpaceDN/>
      <w:adjustRightInd/>
      <w:spacing w:before="200" w:after="100" w:line="240" w:lineRule="auto"/>
      <w:ind w:left="720" w:hanging="360"/>
      <w:jc w:val="center"/>
      <w:textAlignment w:val="auto"/>
    </w:pPr>
    <w:rPr>
      <w:rFonts w:eastAsia="Arial"/>
      <w:b/>
      <w:caps/>
      <w:color w:val="auto"/>
      <w:sz w:val="24"/>
      <w:szCs w:val="24"/>
      <w:lang w:val="en-GB" w:eastAsia="en-US"/>
    </w:rPr>
  </w:style>
  <w:style w:type="paragraph" w:styleId="ListParagraph">
    <w:name w:val="List Paragraph"/>
    <w:basedOn w:val="Normal"/>
    <w:uiPriority w:val="34"/>
    <w:rsid w:val="002679D3"/>
    <w:pPr>
      <w:widowControl/>
      <w:autoSpaceDE/>
      <w:autoSpaceDN/>
      <w:adjustRightInd/>
      <w:spacing w:line="280" w:lineRule="exact"/>
      <w:ind w:left="720"/>
      <w:contextualSpacing/>
      <w:textAlignment w:val="auto"/>
    </w:pPr>
    <w:rPr>
      <w:rFonts w:ascii="Arial" w:eastAsia="Times New Roman" w:hAnsi="Arial"/>
      <w:color w:val="auto"/>
      <w:szCs w:val="24"/>
      <w:lang w:eastAsia="en-US"/>
    </w:rPr>
  </w:style>
  <w:style w:type="numbering" w:customStyle="1" w:styleId="ImportedStyle31">
    <w:name w:val="Imported Style 31"/>
    <w:rsid w:val="002679D3"/>
    <w:pPr>
      <w:numPr>
        <w:numId w:val="39"/>
      </w:numPr>
    </w:pPr>
  </w:style>
  <w:style w:type="numbering" w:customStyle="1" w:styleId="ImportedStyle30">
    <w:name w:val="Imported Style 30"/>
    <w:rsid w:val="002679D3"/>
    <w:pPr>
      <w:numPr>
        <w:numId w:val="41"/>
      </w:numPr>
    </w:pPr>
  </w:style>
  <w:style w:type="numbering" w:customStyle="1" w:styleId="ImportedStyle29">
    <w:name w:val="Imported Style 29"/>
    <w:rsid w:val="002679D3"/>
    <w:pPr>
      <w:numPr>
        <w:numId w:val="42"/>
      </w:numPr>
    </w:pPr>
  </w:style>
  <w:style w:type="numbering" w:customStyle="1" w:styleId="ImportedStyle291">
    <w:name w:val="Imported Style 291"/>
    <w:rsid w:val="002679D3"/>
  </w:style>
  <w:style w:type="numbering" w:customStyle="1" w:styleId="ImportedStyle292">
    <w:name w:val="Imported Style 292"/>
    <w:rsid w:val="002679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5058DB-9487-4A32-BC04-C2CBAE4B5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1486</Words>
  <Characters>9022</Characters>
  <Application>Microsoft Office Word</Application>
  <DocSecurity>0</DocSecurity>
  <Lines>75</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Geoffrey Kwan</cp:lastModifiedBy>
  <cp:revision>2</cp:revision>
  <dcterms:created xsi:type="dcterms:W3CDTF">2019-06-11T14:16:00Z</dcterms:created>
  <dcterms:modified xsi:type="dcterms:W3CDTF">2019-06-11T14:19:00Z</dcterms:modified>
</cp:coreProperties>
</file>